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1A5AF0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964555" w:rsidRPr="00964555">
        <w:rPr>
          <w:rFonts w:ascii="Calibri" w:hAnsi="Calibri"/>
        </w:rPr>
        <w:t>DTEC2-5.2.3.</w:t>
      </w:r>
      <w:r w:rsidR="00964555">
        <w:rPr>
          <w:rFonts w:ascii="Calibri" w:hAnsi="Calibri"/>
        </w:rPr>
        <w:t>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2B5124B"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279DF">
        <w:rPr>
          <w:rFonts w:ascii="Calibri" w:hAnsi="Calibri" w:cs="Arial"/>
          <w:b/>
          <w:sz w:val="24"/>
          <w:szCs w:val="24"/>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A34669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13F49">
        <w:rPr>
          <w:rFonts w:ascii="Calibri" w:hAnsi="Calibri"/>
        </w:rPr>
        <w:t>NSONESOFT Co., Ltd.</w:t>
      </w:r>
    </w:p>
    <w:p w14:paraId="60BCC120" w14:textId="77777777" w:rsidR="0080294B" w:rsidRPr="007A395D" w:rsidRDefault="0080294B" w:rsidP="00FE5674">
      <w:pPr>
        <w:pStyle w:val="BodyText"/>
        <w:tabs>
          <w:tab w:val="left" w:pos="2835"/>
        </w:tabs>
        <w:rPr>
          <w:rFonts w:ascii="Calibri" w:hAnsi="Calibri"/>
        </w:rPr>
      </w:pPr>
    </w:p>
    <w:p w14:paraId="4834080C" w14:textId="6640C423" w:rsidR="00A446C9" w:rsidRPr="00605E43" w:rsidRDefault="00281300" w:rsidP="00A446C9">
      <w:pPr>
        <w:pStyle w:val="Title"/>
        <w:rPr>
          <w:rFonts w:ascii="Calibri" w:hAnsi="Calibri"/>
          <w:color w:val="0070C0"/>
        </w:rPr>
      </w:pPr>
      <w:r>
        <w:rPr>
          <w:rFonts w:ascii="Malgun Gothic" w:eastAsia="Malgun Gothic" w:hAnsi="Malgun Gothic" w:cs="Malgun Gothic" w:hint="eastAsia"/>
          <w:color w:val="0070C0"/>
          <w:lang w:eastAsia="ko-KR"/>
        </w:rPr>
        <w:t>P</w:t>
      </w:r>
      <w:r>
        <w:rPr>
          <w:rFonts w:ascii="Malgun Gothic" w:eastAsia="Malgun Gothic" w:hAnsi="Malgun Gothic" w:cs="Malgun Gothic"/>
          <w:color w:val="0070C0"/>
          <w:lang w:eastAsia="ko-KR"/>
        </w:rPr>
        <w:t>ropos</w:t>
      </w:r>
      <w:r w:rsidR="000279DF">
        <w:rPr>
          <w:rFonts w:ascii="Malgun Gothic" w:eastAsia="Malgun Gothic" w:hAnsi="Malgun Gothic" w:cs="Malgun Gothic"/>
          <w:color w:val="0070C0"/>
          <w:lang w:eastAsia="ko-KR"/>
        </w:rPr>
        <w:t>al on the</w:t>
      </w:r>
      <w:r>
        <w:rPr>
          <w:rFonts w:ascii="Malgun Gothic" w:eastAsia="Malgun Gothic" w:hAnsi="Malgun Gothic" w:cs="Malgun Gothic"/>
          <w:color w:val="0070C0"/>
          <w:lang w:eastAsia="ko-KR"/>
        </w:rPr>
        <w:t xml:space="preserve"> revisions</w:t>
      </w:r>
      <w:r w:rsidR="000279DF">
        <w:rPr>
          <w:rFonts w:ascii="Malgun Gothic" w:eastAsia="Malgun Gothic" w:hAnsi="Malgun Gothic" w:cs="Malgun Gothic"/>
          <w:color w:val="0070C0"/>
          <w:lang w:eastAsia="ko-KR"/>
        </w:rPr>
        <w:t xml:space="preserve"> to the data transfer protocol details and other contents in</w:t>
      </w:r>
      <w:r>
        <w:rPr>
          <w:rFonts w:ascii="Malgun Gothic" w:eastAsia="Malgun Gothic" w:hAnsi="Malgun Gothic" w:cs="Malgun Gothic"/>
          <w:color w:val="0070C0"/>
          <w:lang w:eastAsia="ko-KR"/>
        </w:rPr>
        <w:t xml:space="preserve"> ITU-R M.2092-1</w:t>
      </w:r>
    </w:p>
    <w:p w14:paraId="0F258596" w14:textId="50FB6E37" w:rsidR="00A446C9" w:rsidRPr="00605E43" w:rsidRDefault="00A446C9" w:rsidP="00605E43">
      <w:pPr>
        <w:pStyle w:val="Heading1"/>
      </w:pPr>
      <w:r w:rsidRPr="00605E43">
        <w:t>Summary</w:t>
      </w:r>
    </w:p>
    <w:p w14:paraId="2002C4DF" w14:textId="77777777" w:rsidR="00613F49" w:rsidRDefault="00613F49" w:rsidP="00613F49">
      <w:pPr>
        <w:pStyle w:val="BodyText"/>
        <w:rPr>
          <w:rFonts w:ascii="Calibri" w:eastAsia="SimSun" w:hAnsi="Calibri"/>
          <w:lang w:eastAsia="zh-CN"/>
        </w:rPr>
      </w:pPr>
      <w:r>
        <w:rPr>
          <w:rFonts w:ascii="Calibri" w:eastAsia="SimSun" w:hAnsi="Calibri" w:hint="eastAsia"/>
          <w:lang w:eastAsia="zh-CN"/>
        </w:rPr>
        <w:t xml:space="preserve">In light of the output documents from the official ITU VDES, </w:t>
      </w:r>
      <w:r>
        <w:rPr>
          <w:rFonts w:ascii="Calibri" w:eastAsia="SimSun" w:hAnsi="Calibri" w:hint="eastAsia"/>
          <w:lang w:val="en-US" w:eastAsia="zh-CN"/>
        </w:rPr>
        <w:t>changes</w:t>
      </w:r>
      <w:r>
        <w:rPr>
          <w:rFonts w:ascii="Calibri" w:eastAsia="SimSun" w:hAnsi="Calibri" w:hint="eastAsia"/>
          <w:lang w:eastAsia="zh-CN"/>
        </w:rPr>
        <w:t xml:space="preserve"> to ITU-R M.2092-1 are proposed. It is requested that DTEC </w:t>
      </w:r>
      <w:r>
        <w:rPr>
          <w:rFonts w:ascii="Calibri" w:eastAsia="SimSun" w:hAnsi="Calibri"/>
          <w:lang w:eastAsia="zh-CN"/>
        </w:rPr>
        <w:t>2</w:t>
      </w:r>
      <w:r>
        <w:rPr>
          <w:rFonts w:ascii="Calibri" w:eastAsia="SimSun" w:hAnsi="Calibri" w:hint="eastAsia"/>
          <w:lang w:eastAsia="zh-CN"/>
        </w:rPr>
        <w:t xml:space="preserve"> consider these suggested modifications.</w:t>
      </w:r>
    </w:p>
    <w:p w14:paraId="3C575A26" w14:textId="77777777" w:rsidR="001C44A3" w:rsidRPr="00605E43" w:rsidRDefault="00BD4E6F" w:rsidP="00605E43">
      <w:pPr>
        <w:pStyle w:val="Heading2"/>
      </w:pPr>
      <w:r w:rsidRPr="00605E43">
        <w:t>Purpose</w:t>
      </w:r>
      <w:r w:rsidR="004D1D85" w:rsidRPr="00605E43">
        <w:t xml:space="preserve"> of the document</w:t>
      </w:r>
    </w:p>
    <w:p w14:paraId="6E21CB47" w14:textId="77777777" w:rsidR="00613F49" w:rsidRDefault="00613F49" w:rsidP="00613F49">
      <w:pPr>
        <w:spacing w:after="120" w:line="216" w:lineRule="atLeast"/>
        <w:jc w:val="both"/>
        <w:rPr>
          <w:rFonts w:ascii="Calibri" w:hAnsi="Calibri" w:cs="Times New Roman"/>
          <w:lang w:eastAsia="en-US"/>
        </w:rPr>
      </w:pPr>
      <w:r>
        <w:rPr>
          <w:rFonts w:ascii="Calibri" w:hAnsi="Calibri" w:cs="Times New Roman" w:hint="eastAsia"/>
          <w:lang w:eastAsia="en-US"/>
        </w:rPr>
        <w:t xml:space="preserve">The purpose of this document is to </w:t>
      </w:r>
      <w:r>
        <w:rPr>
          <w:rFonts w:ascii="Calibri" w:hAnsi="Calibri" w:cs="Times New Roman" w:hint="eastAsia"/>
          <w:lang w:val="en-US" w:eastAsia="zh-CN"/>
        </w:rPr>
        <w:t xml:space="preserve">provide </w:t>
      </w:r>
      <w:r>
        <w:rPr>
          <w:rFonts w:ascii="Calibri" w:eastAsia="SimSun" w:hAnsi="Calibri" w:hint="eastAsia"/>
          <w:lang w:val="en-US" w:eastAsia="zh-CN"/>
        </w:rPr>
        <w:t>recommendations</w:t>
      </w:r>
      <w:r>
        <w:rPr>
          <w:rFonts w:ascii="Calibri" w:hAnsi="Calibri" w:cs="Times New Roman" w:hint="eastAsia"/>
          <w:lang w:val="en-US" w:eastAsia="zh-CN"/>
        </w:rPr>
        <w:t xml:space="preserve"> on the revision of</w:t>
      </w:r>
      <w:r>
        <w:rPr>
          <w:rFonts w:ascii="Calibri" w:hAnsi="Calibri" w:cs="Times New Roman" w:hint="eastAsia"/>
          <w:lang w:eastAsia="en-US"/>
        </w:rPr>
        <w:t xml:space="preserve"> ITU-R M.2092-1. </w:t>
      </w:r>
    </w:p>
    <w:p w14:paraId="36D645BE" w14:textId="77777777" w:rsidR="00B56BDF" w:rsidRPr="007A395D" w:rsidRDefault="00B56BDF" w:rsidP="00605E43">
      <w:pPr>
        <w:pStyle w:val="Heading2"/>
      </w:pPr>
      <w:r w:rsidRPr="007A395D">
        <w:t>Related documents</w:t>
      </w:r>
    </w:p>
    <w:p w14:paraId="4FBB1D68" w14:textId="77777777" w:rsidR="00613F49" w:rsidRDefault="00613F49" w:rsidP="00964555">
      <w:pPr>
        <w:numPr>
          <w:ilvl w:val="0"/>
          <w:numId w:val="18"/>
        </w:numPr>
        <w:spacing w:after="120" w:line="216" w:lineRule="atLeast"/>
        <w:jc w:val="both"/>
        <w:rPr>
          <w:rFonts w:ascii="Calibri" w:hAnsi="Calibri" w:cs="Times New Roman"/>
          <w:lang w:val="en-US" w:eastAsia="zh-CN"/>
        </w:rPr>
      </w:pPr>
      <w:r>
        <w:rPr>
          <w:rFonts w:ascii="Calibri" w:hAnsi="Calibri" w:cs="Times New Roman" w:hint="eastAsia"/>
          <w:lang w:eastAsia="en-US"/>
        </w:rPr>
        <w:t>ITU-R M.2092-1</w:t>
      </w:r>
      <w:r>
        <w:rPr>
          <w:rFonts w:ascii="Calibri" w:hAnsi="Calibri" w:cs="Times New Roman" w:hint="eastAsia"/>
          <w:lang w:val="en-US" w:eastAsia="zh-CN"/>
        </w:rPr>
        <w:t xml:space="preserve">, </w:t>
      </w:r>
      <w:r>
        <w:rPr>
          <w:rFonts w:ascii="Calibri" w:hAnsi="Calibri" w:cs="Times New Roman" w:hint="eastAsia"/>
          <w:i/>
          <w:iCs/>
          <w:lang w:eastAsia="en-US"/>
        </w:rPr>
        <w:t>Technical characteristics for a VHF data exchange system in the VHF maritime mobile band</w:t>
      </w:r>
      <w:r>
        <w:rPr>
          <w:rFonts w:ascii="Calibri" w:hAnsi="Calibri" w:cs="Times New Roman" w:hint="eastAsia"/>
          <w:i/>
          <w:iCs/>
          <w:lang w:val="en-US" w:eastAsia="zh-CN"/>
        </w:rPr>
        <w:t>, February 2022</w:t>
      </w:r>
    </w:p>
    <w:p w14:paraId="53733F03" w14:textId="77777777" w:rsidR="00A446C9" w:rsidRPr="007A395D" w:rsidRDefault="00A446C9" w:rsidP="00605E43">
      <w:pPr>
        <w:pStyle w:val="Heading1"/>
      </w:pPr>
      <w:r w:rsidRPr="007A395D">
        <w:t>Background</w:t>
      </w:r>
    </w:p>
    <w:p w14:paraId="2E6448BA" w14:textId="4E1C429B" w:rsidR="00613F49" w:rsidRDefault="00613F49" w:rsidP="00613F49">
      <w:pPr>
        <w:spacing w:after="120" w:line="216" w:lineRule="atLeast"/>
        <w:jc w:val="both"/>
        <w:rPr>
          <w:rFonts w:ascii="Calibri" w:hAnsi="Calibri" w:cs="Times New Roman"/>
          <w:lang w:val="en-US" w:eastAsia="zh-CN"/>
        </w:rPr>
      </w:pPr>
      <w:r>
        <w:rPr>
          <w:rFonts w:ascii="Calibri" w:hAnsi="Calibri" w:cs="Times New Roman" w:hint="eastAsia"/>
          <w:lang w:val="en-US" w:eastAsia="zh-CN"/>
        </w:rPr>
        <w:t xml:space="preserve">ITU has published ITU-R M.2092-1 since Feb. 2022. At IALA ENAV 31, the Committee participants were requested to present their change proposals on ITU-R M.2092-1 at </w:t>
      </w:r>
      <w:r>
        <w:rPr>
          <w:rFonts w:ascii="Calibri" w:hAnsi="Calibri" w:cs="Times New Roman"/>
          <w:lang w:val="en-US" w:eastAsia="zh-CN"/>
        </w:rPr>
        <w:t>the subsequent</w:t>
      </w:r>
      <w:r>
        <w:rPr>
          <w:rFonts w:ascii="Calibri" w:hAnsi="Calibri" w:cs="Times New Roman" w:hint="eastAsia"/>
          <w:lang w:val="en-US" w:eastAsia="zh-CN"/>
        </w:rPr>
        <w:t xml:space="preserve"> meeting</w:t>
      </w:r>
      <w:r>
        <w:rPr>
          <w:rFonts w:ascii="Calibri" w:hAnsi="Calibri" w:cs="Times New Roman"/>
          <w:lang w:val="en-US" w:eastAsia="zh-CN"/>
        </w:rPr>
        <w:t>s</w:t>
      </w:r>
      <w:r>
        <w:rPr>
          <w:rFonts w:ascii="Calibri" w:hAnsi="Calibri" w:cs="Times New Roman" w:hint="eastAsia"/>
          <w:lang w:val="en-US" w:eastAsia="zh-CN"/>
        </w:rPr>
        <w:t xml:space="preserve">, which would be submitted to ITU in a liaison note after discussion. Hence, </w:t>
      </w:r>
      <w:r>
        <w:rPr>
          <w:rFonts w:ascii="Calibri" w:hAnsi="Calibri" w:cs="Times New Roman"/>
          <w:lang w:val="en-US" w:eastAsia="zh-CN"/>
        </w:rPr>
        <w:t xml:space="preserve">NSONESOFT Co., Ltd. </w:t>
      </w:r>
      <w:proofErr w:type="gramStart"/>
      <w:r>
        <w:rPr>
          <w:rFonts w:ascii="Calibri" w:hAnsi="Calibri" w:cs="Times New Roman"/>
          <w:lang w:val="en-US" w:eastAsia="zh-CN"/>
        </w:rPr>
        <w:t>Of the</w:t>
      </w:r>
      <w:proofErr w:type="gramEnd"/>
      <w:r>
        <w:rPr>
          <w:rFonts w:ascii="Calibri" w:hAnsi="Calibri" w:cs="Times New Roman"/>
          <w:lang w:val="en-US" w:eastAsia="zh-CN"/>
        </w:rPr>
        <w:t xml:space="preserve"> Republic </w:t>
      </w:r>
      <w:proofErr w:type="gramStart"/>
      <w:r>
        <w:rPr>
          <w:rFonts w:ascii="Calibri" w:hAnsi="Calibri" w:cs="Times New Roman"/>
          <w:lang w:val="en-US" w:eastAsia="zh-CN"/>
        </w:rPr>
        <w:t>Of</w:t>
      </w:r>
      <w:proofErr w:type="gramEnd"/>
      <w:r>
        <w:rPr>
          <w:rFonts w:ascii="Calibri" w:hAnsi="Calibri" w:cs="Times New Roman"/>
          <w:lang w:val="en-US" w:eastAsia="zh-CN"/>
        </w:rPr>
        <w:t xml:space="preserve"> Korea</w:t>
      </w:r>
      <w:r>
        <w:rPr>
          <w:rFonts w:ascii="Calibri" w:hAnsi="Calibri" w:cs="Times New Roman" w:hint="eastAsia"/>
          <w:lang w:val="en-US" w:eastAsia="zh-CN"/>
        </w:rPr>
        <w:t xml:space="preserve"> proposes some changes </w:t>
      </w:r>
      <w:r>
        <w:rPr>
          <w:rFonts w:ascii="Calibri" w:hAnsi="Calibri" w:cs="Times New Roman"/>
          <w:lang w:val="en-US" w:eastAsia="zh-CN"/>
        </w:rPr>
        <w:t>to</w:t>
      </w:r>
      <w:r>
        <w:rPr>
          <w:rFonts w:ascii="Calibri" w:hAnsi="Calibri" w:cs="Times New Roman" w:hint="eastAsia"/>
          <w:lang w:val="en-US" w:eastAsia="zh-CN"/>
        </w:rPr>
        <w:t xml:space="preserve"> this proposal. </w:t>
      </w:r>
    </w:p>
    <w:p w14:paraId="041E9135" w14:textId="77777777" w:rsidR="00A446C9" w:rsidRPr="007A395D" w:rsidRDefault="00A446C9" w:rsidP="00605E43">
      <w:pPr>
        <w:pStyle w:val="Heading1"/>
      </w:pPr>
      <w:r w:rsidRPr="007A395D">
        <w:t>Discussion</w:t>
      </w:r>
    </w:p>
    <w:p w14:paraId="4427FC5D" w14:textId="794BF049" w:rsidR="00281300" w:rsidRDefault="00281300" w:rsidP="00281300">
      <w:pPr>
        <w:pStyle w:val="BodyText"/>
        <w:rPr>
          <w:rFonts w:ascii="Calibri" w:hAnsi="Calibri"/>
          <w:lang w:eastAsia="zh-CN"/>
        </w:rPr>
      </w:pPr>
      <w:r>
        <w:rPr>
          <w:rFonts w:ascii="Calibri" w:hAnsi="Calibri" w:hint="eastAsia"/>
          <w:lang w:val="en-US" w:eastAsia="zh-CN"/>
        </w:rPr>
        <w:t>We</w:t>
      </w:r>
      <w:r>
        <w:rPr>
          <w:rFonts w:ascii="Calibri" w:hAnsi="Calibri"/>
          <w:lang w:eastAsia="zh-CN"/>
        </w:rPr>
        <w:t xml:space="preserve"> propose</w:t>
      </w:r>
      <w:r w:rsidR="000279DF">
        <w:rPr>
          <w:rFonts w:ascii="Calibri" w:hAnsi="Calibri"/>
          <w:lang w:eastAsia="zh-CN"/>
        </w:rPr>
        <w:t xml:space="preserve"> the revision of ITU-R M.209-1 as shown in the Annex. </w:t>
      </w:r>
    </w:p>
    <w:p w14:paraId="228177CD" w14:textId="00DDB004" w:rsidR="000279DF" w:rsidRDefault="000279DF" w:rsidP="00605E43">
      <w:pPr>
        <w:pStyle w:val="Heading1"/>
      </w:pPr>
      <w:r>
        <w:t>References</w:t>
      </w:r>
    </w:p>
    <w:p w14:paraId="0E63C9A2" w14:textId="7D5CCBB0" w:rsidR="000279DF" w:rsidRPr="000279DF" w:rsidRDefault="000279DF" w:rsidP="00964555">
      <w:pPr>
        <w:numPr>
          <w:ilvl w:val="0"/>
          <w:numId w:val="19"/>
        </w:numPr>
        <w:spacing w:after="120" w:line="216" w:lineRule="atLeast"/>
        <w:jc w:val="both"/>
        <w:rPr>
          <w:rFonts w:ascii="Calibri" w:hAnsi="Calibri" w:cs="Times New Roman"/>
          <w:lang w:val="en-US" w:eastAsia="zh-CN"/>
        </w:rPr>
      </w:pPr>
      <w:r>
        <w:rPr>
          <w:rFonts w:ascii="Calibri" w:hAnsi="Calibri" w:cs="Times New Roman" w:hint="eastAsia"/>
          <w:lang w:eastAsia="en-US"/>
        </w:rPr>
        <w:t>ITU-R M.2092-1</w:t>
      </w:r>
      <w:r>
        <w:rPr>
          <w:rFonts w:ascii="Calibri" w:hAnsi="Calibri" w:cs="Times New Roman" w:hint="eastAsia"/>
          <w:lang w:val="en-US" w:eastAsia="zh-CN"/>
        </w:rPr>
        <w:t xml:space="preserve">, </w:t>
      </w:r>
      <w:r>
        <w:rPr>
          <w:rFonts w:ascii="Calibri" w:hAnsi="Calibri" w:cs="Times New Roman" w:hint="eastAsia"/>
          <w:i/>
          <w:iCs/>
          <w:lang w:eastAsia="en-US"/>
        </w:rPr>
        <w:t>Technical characteristics for a VHF data exchange system in the VHF maritime mobile band</w:t>
      </w:r>
      <w:r>
        <w:rPr>
          <w:rFonts w:ascii="Calibri" w:hAnsi="Calibri" w:cs="Times New Roman" w:hint="eastAsia"/>
          <w:i/>
          <w:iCs/>
          <w:lang w:val="en-US" w:eastAsia="zh-CN"/>
        </w:rPr>
        <w:t>, February 2022</w:t>
      </w:r>
    </w:p>
    <w:p w14:paraId="7A8D2F27" w14:textId="58432223" w:rsidR="00A446C9" w:rsidRPr="007A395D" w:rsidRDefault="00A446C9" w:rsidP="00605E43">
      <w:pPr>
        <w:pStyle w:val="Heading1"/>
      </w:pPr>
      <w:r w:rsidRPr="007A395D">
        <w:t>Action requested of the Committee</w:t>
      </w:r>
    </w:p>
    <w:p w14:paraId="770BDBB7" w14:textId="77777777" w:rsidR="000279DF" w:rsidRDefault="00613F49" w:rsidP="00613F49">
      <w:pPr>
        <w:pStyle w:val="BodyText"/>
        <w:rPr>
          <w:rFonts w:ascii="Calibri" w:hAnsi="Calibri" w:cs="Times New Roman"/>
          <w:lang w:val="en-US" w:eastAsia="zh-CN"/>
        </w:rPr>
        <w:sectPr w:rsidR="000279DF" w:rsidSect="00AA4473">
          <w:pgSz w:w="11906" w:h="16838"/>
          <w:pgMar w:top="709" w:right="991" w:bottom="1134" w:left="1134" w:header="709" w:footer="709" w:gutter="0"/>
          <w:cols w:space="708"/>
          <w:titlePg/>
          <w:docGrid w:linePitch="360"/>
        </w:sectPr>
      </w:pPr>
      <w:r>
        <w:rPr>
          <w:rFonts w:ascii="Calibri" w:hAnsi="Calibri" w:cs="Times New Roman" w:hint="eastAsia"/>
          <w:lang w:val="en-US" w:eastAsia="zh-CN"/>
        </w:rPr>
        <w:t>The Committee is requested to consider th</w:t>
      </w:r>
      <w:r>
        <w:rPr>
          <w:rFonts w:ascii="Calibri" w:hAnsi="Calibri" w:cs="Times New Roman"/>
          <w:lang w:val="en-US" w:eastAsia="zh-CN"/>
        </w:rPr>
        <w:t>is document's proposal and take appropriate actions</w:t>
      </w:r>
      <w:r>
        <w:rPr>
          <w:rFonts w:ascii="Calibri" w:hAnsi="Calibri" w:cs="Times New Roman" w:hint="eastAsia"/>
          <w:lang w:val="en-US" w:eastAsia="zh-CN"/>
        </w:rPr>
        <w:t>.</w:t>
      </w:r>
    </w:p>
    <w:p w14:paraId="15E7E564" w14:textId="77777777" w:rsidR="000279DF" w:rsidRDefault="000279DF" w:rsidP="000279DF">
      <w:pPr>
        <w:jc w:val="center"/>
        <w:rPr>
          <w:rFonts w:eastAsia="SimSun"/>
          <w:b/>
          <w:color w:val="1F497D" w:themeColor="text2"/>
          <w:sz w:val="28"/>
          <w:lang w:val="en-US" w:eastAsia="zh-CN"/>
        </w:rPr>
      </w:pPr>
      <w:r>
        <w:rPr>
          <w:rFonts w:eastAsia="SimSun" w:hint="eastAsia"/>
          <w:b/>
          <w:color w:val="1F497D" w:themeColor="text2"/>
          <w:sz w:val="28"/>
          <w:lang w:val="en-US" w:eastAsia="zh-CN"/>
        </w:rPr>
        <w:lastRenderedPageBreak/>
        <w:t>A</w:t>
      </w:r>
      <w:r>
        <w:rPr>
          <w:rFonts w:eastAsia="SimSun"/>
          <w:b/>
          <w:color w:val="1F497D" w:themeColor="text2"/>
          <w:sz w:val="28"/>
          <w:lang w:val="en-US" w:eastAsia="zh-CN"/>
        </w:rPr>
        <w:t>NNEX</w:t>
      </w:r>
    </w:p>
    <w:p w14:paraId="2425994F" w14:textId="77777777" w:rsidR="000279DF" w:rsidRDefault="000279DF" w:rsidP="00613F49">
      <w:pPr>
        <w:pStyle w:val="BodyText"/>
        <w:rPr>
          <w:rFonts w:ascii="Calibri" w:hAnsi="Calibri" w:cs="Times New Roman"/>
          <w:lang w:val="en-US" w:eastAsia="zh-CN"/>
        </w:rPr>
      </w:pPr>
    </w:p>
    <w:p w14:paraId="2F61FA1D" w14:textId="77777777" w:rsidR="000279DF" w:rsidRPr="000279DF" w:rsidRDefault="000279DF" w:rsidP="000279DF">
      <w:pPr>
        <w:rPr>
          <w:rFonts w:eastAsia="SimSun"/>
        </w:rPr>
      </w:pP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5C059170" w14:textId="77777777" w:rsidTr="00E16E22">
        <w:trPr>
          <w:cantSplit/>
          <w:trHeight w:val="446"/>
          <w:tblHeader/>
          <w:jc w:val="right"/>
        </w:trPr>
        <w:tc>
          <w:tcPr>
            <w:tcW w:w="1322" w:type="dxa"/>
            <w:noWrap/>
          </w:tcPr>
          <w:p w14:paraId="5CC502CD" w14:textId="77777777" w:rsidR="000279DF" w:rsidRPr="000279DF" w:rsidRDefault="000279DF" w:rsidP="000279DF">
            <w:pPr>
              <w:rPr>
                <w:rFonts w:eastAsia="SimSun"/>
                <w:b/>
                <w:bCs/>
              </w:rPr>
            </w:pPr>
            <w:r w:rsidRPr="000279DF">
              <w:rPr>
                <w:rFonts w:eastAsia="SimSun"/>
                <w:b/>
                <w:bCs/>
              </w:rPr>
              <w:t>Comment Number:</w:t>
            </w:r>
          </w:p>
          <w:p w14:paraId="0D094B44" w14:textId="77777777" w:rsidR="000279DF" w:rsidRPr="000279DF" w:rsidRDefault="000279DF" w:rsidP="000279DF">
            <w:pPr>
              <w:rPr>
                <w:rFonts w:eastAsia="SimSun"/>
                <w:b/>
                <w:bCs/>
              </w:rPr>
            </w:pPr>
            <w:r w:rsidRPr="000279DF">
              <w:rPr>
                <w:rFonts w:eastAsia="SimSun"/>
                <w:b/>
                <w:bCs/>
              </w:rPr>
              <w:t>Name-#</w:t>
            </w:r>
          </w:p>
        </w:tc>
        <w:tc>
          <w:tcPr>
            <w:tcW w:w="1248" w:type="dxa"/>
          </w:tcPr>
          <w:p w14:paraId="38992C8C"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3"/>
            </w:r>
          </w:p>
        </w:tc>
        <w:tc>
          <w:tcPr>
            <w:tcW w:w="1303" w:type="dxa"/>
            <w:noWrap/>
          </w:tcPr>
          <w:p w14:paraId="674EBD37"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52BDD653" w14:textId="77777777" w:rsidR="000279DF" w:rsidRPr="000279DF" w:rsidRDefault="000279DF" w:rsidP="000279DF">
            <w:pPr>
              <w:rPr>
                <w:rFonts w:eastAsia="SimSun"/>
                <w:b/>
                <w:bCs/>
              </w:rPr>
            </w:pPr>
            <w:r w:rsidRPr="000279DF">
              <w:rPr>
                <w:rFonts w:eastAsia="SimSun"/>
                <w:b/>
                <w:bCs/>
              </w:rPr>
              <w:t>Section, Table, Figure</w:t>
            </w:r>
          </w:p>
          <w:p w14:paraId="57D404D8" w14:textId="77777777" w:rsidR="000279DF" w:rsidRPr="000279DF" w:rsidRDefault="000279DF" w:rsidP="000279DF">
            <w:pPr>
              <w:rPr>
                <w:rFonts w:eastAsia="SimSun"/>
                <w:b/>
                <w:bCs/>
              </w:rPr>
            </w:pPr>
          </w:p>
        </w:tc>
        <w:tc>
          <w:tcPr>
            <w:tcW w:w="1548" w:type="dxa"/>
            <w:noWrap/>
          </w:tcPr>
          <w:p w14:paraId="7BCAB260"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2A29F9E6"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2764AB1F" w14:textId="77777777" w:rsidR="000279DF" w:rsidRPr="000279DF" w:rsidRDefault="000279DF" w:rsidP="000279DF">
            <w:pPr>
              <w:rPr>
                <w:rFonts w:eastAsia="SimSun"/>
                <w:b/>
                <w:bCs/>
              </w:rPr>
            </w:pPr>
            <w:r w:rsidRPr="000279DF">
              <w:rPr>
                <w:rFonts w:eastAsia="SimSun"/>
                <w:b/>
                <w:bCs/>
              </w:rPr>
              <w:t xml:space="preserve">Proposed change to ITU-R M.2092-1, short editorial changes can be </w:t>
            </w:r>
            <w:proofErr w:type="gramStart"/>
            <w:r w:rsidRPr="000279DF">
              <w:rPr>
                <w:rFonts w:eastAsia="SimSun"/>
                <w:b/>
                <w:bCs/>
              </w:rPr>
              <w:t>include</w:t>
            </w:r>
            <w:proofErr w:type="gramEnd"/>
            <w:r w:rsidRPr="000279DF">
              <w:rPr>
                <w:rFonts w:eastAsia="SimSun"/>
                <w:b/>
                <w:bCs/>
              </w:rPr>
              <w:t xml:space="preserve"> here (large changes should be documented below)</w:t>
            </w:r>
          </w:p>
        </w:tc>
      </w:tr>
      <w:tr w:rsidR="000279DF" w:rsidRPr="000279DF" w14:paraId="12AF6EF2" w14:textId="77777777" w:rsidTr="00E16E22">
        <w:trPr>
          <w:cantSplit/>
          <w:trHeight w:val="446"/>
          <w:tblHeader/>
          <w:jc w:val="right"/>
        </w:trPr>
        <w:tc>
          <w:tcPr>
            <w:tcW w:w="1322" w:type="dxa"/>
            <w:noWrap/>
          </w:tcPr>
          <w:p w14:paraId="5CA952F9" w14:textId="77777777" w:rsidR="000279DF" w:rsidRPr="000279DF" w:rsidRDefault="000279DF" w:rsidP="000279DF">
            <w:pPr>
              <w:rPr>
                <w:rFonts w:eastAsia="SimSun"/>
                <w:b/>
                <w:bCs/>
              </w:rPr>
            </w:pPr>
          </w:p>
        </w:tc>
        <w:tc>
          <w:tcPr>
            <w:tcW w:w="1248" w:type="dxa"/>
          </w:tcPr>
          <w:p w14:paraId="66E0F9C4" w14:textId="77777777" w:rsidR="000279DF" w:rsidRPr="000279DF" w:rsidRDefault="000279DF" w:rsidP="000279DF">
            <w:pPr>
              <w:rPr>
                <w:rFonts w:eastAsia="SimSun"/>
                <w:b/>
                <w:bCs/>
              </w:rPr>
            </w:pPr>
          </w:p>
        </w:tc>
        <w:tc>
          <w:tcPr>
            <w:tcW w:w="1303" w:type="dxa"/>
            <w:noWrap/>
          </w:tcPr>
          <w:p w14:paraId="5FDAAFD7" w14:textId="77777777" w:rsidR="000279DF" w:rsidRPr="000279DF" w:rsidRDefault="000279DF" w:rsidP="000279DF">
            <w:pPr>
              <w:rPr>
                <w:rFonts w:eastAsia="SimSun"/>
                <w:b/>
                <w:bCs/>
              </w:rPr>
            </w:pPr>
          </w:p>
        </w:tc>
        <w:tc>
          <w:tcPr>
            <w:tcW w:w="1436" w:type="dxa"/>
            <w:noWrap/>
          </w:tcPr>
          <w:p w14:paraId="6398AA90" w14:textId="77777777" w:rsidR="000279DF" w:rsidRPr="000279DF" w:rsidRDefault="000279DF" w:rsidP="000279DF">
            <w:pPr>
              <w:rPr>
                <w:rFonts w:eastAsia="SimSun"/>
                <w:b/>
                <w:bCs/>
              </w:rPr>
            </w:pPr>
          </w:p>
        </w:tc>
        <w:tc>
          <w:tcPr>
            <w:tcW w:w="1548" w:type="dxa"/>
            <w:noWrap/>
          </w:tcPr>
          <w:p w14:paraId="72D43FE2" w14:textId="77777777" w:rsidR="000279DF" w:rsidRPr="000279DF" w:rsidRDefault="000279DF" w:rsidP="000279DF">
            <w:pPr>
              <w:rPr>
                <w:rFonts w:eastAsia="SimSun"/>
                <w:b/>
                <w:bCs/>
              </w:rPr>
            </w:pPr>
          </w:p>
        </w:tc>
        <w:tc>
          <w:tcPr>
            <w:tcW w:w="3526" w:type="dxa"/>
            <w:noWrap/>
          </w:tcPr>
          <w:p w14:paraId="53A3BEAE" w14:textId="77777777" w:rsidR="000279DF" w:rsidRPr="000279DF" w:rsidRDefault="000279DF" w:rsidP="000279DF">
            <w:pPr>
              <w:rPr>
                <w:rFonts w:eastAsia="SimSun"/>
                <w:b/>
                <w:bCs/>
              </w:rPr>
            </w:pPr>
          </w:p>
        </w:tc>
        <w:tc>
          <w:tcPr>
            <w:tcW w:w="4425" w:type="dxa"/>
            <w:noWrap/>
          </w:tcPr>
          <w:p w14:paraId="4BD70389" w14:textId="77777777" w:rsidR="000279DF" w:rsidRPr="000279DF" w:rsidRDefault="000279DF" w:rsidP="000279DF">
            <w:pPr>
              <w:rPr>
                <w:rFonts w:eastAsia="SimSun"/>
                <w:b/>
                <w:bCs/>
              </w:rPr>
            </w:pPr>
          </w:p>
        </w:tc>
      </w:tr>
      <w:tr w:rsidR="000279DF" w:rsidRPr="000279DF" w14:paraId="75DDBCC4" w14:textId="77777777" w:rsidTr="00E16E22">
        <w:trPr>
          <w:cantSplit/>
          <w:trHeight w:val="1500"/>
          <w:jc w:val="right"/>
        </w:trPr>
        <w:tc>
          <w:tcPr>
            <w:tcW w:w="1322" w:type="dxa"/>
          </w:tcPr>
          <w:p w14:paraId="6F3FFB06"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1</w:t>
            </w:r>
          </w:p>
        </w:tc>
        <w:tc>
          <w:tcPr>
            <w:tcW w:w="1248" w:type="dxa"/>
          </w:tcPr>
          <w:p w14:paraId="048E0F77" w14:textId="77777777" w:rsidR="000279DF" w:rsidRPr="000279DF" w:rsidRDefault="000279DF" w:rsidP="000279DF">
            <w:pPr>
              <w:rPr>
                <w:rFonts w:eastAsia="SimSun"/>
                <w:i/>
              </w:rPr>
            </w:pPr>
            <w:r w:rsidRPr="000279DF">
              <w:rPr>
                <w:rFonts w:eastAsia="SimSun"/>
                <w:i/>
              </w:rPr>
              <w:t>NA</w:t>
            </w:r>
          </w:p>
        </w:tc>
        <w:tc>
          <w:tcPr>
            <w:tcW w:w="1303" w:type="dxa"/>
          </w:tcPr>
          <w:p w14:paraId="58F40C7D"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5 / Section 3.13</w:t>
            </w:r>
          </w:p>
        </w:tc>
        <w:tc>
          <w:tcPr>
            <w:tcW w:w="1436" w:type="dxa"/>
          </w:tcPr>
          <w:p w14:paraId="25900375" w14:textId="77777777" w:rsidR="000279DF" w:rsidRPr="000279DF" w:rsidRDefault="000279DF" w:rsidP="000279DF">
            <w:pPr>
              <w:rPr>
                <w:rFonts w:eastAsia="SimSun"/>
                <w:i/>
                <w:lang w:val="en-US" w:eastAsia="zh-CN"/>
              </w:rPr>
            </w:pPr>
            <w:r w:rsidRPr="000279DF">
              <w:rPr>
                <w:rFonts w:eastAsia="SimSun"/>
                <w:i/>
                <w:lang w:val="en-US" w:eastAsia="zh-CN"/>
              </w:rPr>
              <w:t>Section 3.13</w:t>
            </w:r>
          </w:p>
        </w:tc>
        <w:tc>
          <w:tcPr>
            <w:tcW w:w="1548" w:type="dxa"/>
          </w:tcPr>
          <w:p w14:paraId="20E1767F" w14:textId="77777777" w:rsidR="000279DF" w:rsidRPr="000279DF" w:rsidRDefault="000279DF" w:rsidP="000279DF">
            <w:pPr>
              <w:rPr>
                <w:rFonts w:eastAsia="SimSun"/>
                <w:i/>
              </w:rPr>
            </w:pPr>
            <w:r w:rsidRPr="000279DF">
              <w:rPr>
                <w:rFonts w:eastAsia="SimSun"/>
                <w:i/>
              </w:rPr>
              <w:t>Editorial</w:t>
            </w:r>
          </w:p>
        </w:tc>
        <w:tc>
          <w:tcPr>
            <w:tcW w:w="3526" w:type="dxa"/>
          </w:tcPr>
          <w:p w14:paraId="048BBB8F" w14:textId="77777777" w:rsidR="000279DF" w:rsidRPr="000279DF" w:rsidRDefault="000279DF" w:rsidP="000279DF">
            <w:pPr>
              <w:jc w:val="both"/>
              <w:rPr>
                <w:rFonts w:eastAsia="SimSun" w:cs="Arial"/>
                <w:color w:val="000000"/>
                <w:shd w:val="clear" w:color="auto" w:fill="FAFBFC"/>
              </w:rPr>
            </w:pPr>
            <w:r w:rsidRPr="000279DF">
              <w:rPr>
                <w:rFonts w:eastAsia="SimSun" w:cs="Arial"/>
                <w:color w:val="000000"/>
                <w:shd w:val="clear" w:color="auto" w:fill="FAFBFC"/>
              </w:rPr>
              <w:t>Incorrect description of source station ID of downlink transmission delivered from VDE-SAT to ship station via satellite</w:t>
            </w:r>
          </w:p>
        </w:tc>
        <w:tc>
          <w:tcPr>
            <w:tcW w:w="4425" w:type="dxa"/>
          </w:tcPr>
          <w:p w14:paraId="7FA7131E" w14:textId="77777777" w:rsidR="000279DF" w:rsidRPr="000279DF" w:rsidRDefault="000279DF" w:rsidP="000279DF">
            <w:pPr>
              <w:jc w:val="both"/>
              <w:rPr>
                <w:rFonts w:eastAsia="SimSun" w:cs="Arial"/>
                <w:lang w:val="en-US" w:eastAsia="zh-CN"/>
              </w:rPr>
            </w:pPr>
            <w:r w:rsidRPr="000279DF">
              <w:rPr>
                <w:rFonts w:eastAsia="SimSun" w:cs="Arial"/>
                <w:lang w:val="en-US" w:eastAsia="zh-CN"/>
              </w:rPr>
              <w:t>“</w:t>
            </w:r>
            <w:r w:rsidRPr="000279DF">
              <w:rPr>
                <w:rFonts w:eastAsia="SimSun" w:cs="Arial"/>
                <w:color w:val="000000"/>
                <w:shd w:val="clear" w:color="auto" w:fill="FFFFFF"/>
              </w:rPr>
              <w:t>For a downlink addressed transfer that passes through the satellite to a ship station, the ship station ID is part of the resource allocation, whereas the source station ID is given as the destination station ID in the start, continuation, and end fragments</w:t>
            </w:r>
            <w:r w:rsidRPr="000279DF">
              <w:rPr>
                <w:rFonts w:eastAsia="SimSun" w:cs="Arial"/>
                <w:lang w:val="en-US" w:eastAsia="zh-CN"/>
              </w:rPr>
              <w:t>.”</w:t>
            </w:r>
          </w:p>
          <w:p w14:paraId="4795729D" w14:textId="77777777" w:rsidR="000279DF" w:rsidRPr="000279DF" w:rsidRDefault="000279DF" w:rsidP="000279DF">
            <w:pPr>
              <w:jc w:val="both"/>
              <w:rPr>
                <w:rFonts w:eastAsia="SimSun" w:cs="Arial"/>
                <w:lang w:val="en-US" w:eastAsia="zh-CN"/>
              </w:rPr>
            </w:pPr>
          </w:p>
          <w:p w14:paraId="4B5ACFAB" w14:textId="77777777" w:rsidR="000279DF" w:rsidRPr="000279DF" w:rsidRDefault="000279DF" w:rsidP="000279DF">
            <w:pPr>
              <w:jc w:val="both"/>
              <w:rPr>
                <w:rFonts w:eastAsia="SimSun" w:cs="Arial"/>
                <w:lang w:val="en-US" w:eastAsia="zh-CN"/>
              </w:rPr>
            </w:pPr>
            <w:r w:rsidRPr="000279DF">
              <w:rPr>
                <w:rFonts w:eastAsia="SimSun" w:cs="Arial"/>
                <w:lang w:val="en-US" w:eastAsia="zh-CN"/>
              </w:rPr>
              <w:t>“</w:t>
            </w:r>
            <w:r w:rsidRPr="000279DF">
              <w:rPr>
                <w:rFonts w:eastAsia="SimSun" w:cs="Arial"/>
                <w:color w:val="000000"/>
                <w:shd w:val="clear" w:color="auto" w:fill="FFFFFF"/>
              </w:rPr>
              <w:t>For a downlink addressed transfer that passes through the satellite to a ship station, the ship station ID is part of the resource allocation, whereas the source station ID is given as the source station ID in the start, continuation, and end fragments</w:t>
            </w:r>
            <w:r w:rsidRPr="000279DF">
              <w:rPr>
                <w:rFonts w:eastAsia="SimSun" w:cs="Arial"/>
                <w:lang w:val="en-US" w:eastAsia="zh-CN"/>
              </w:rPr>
              <w:t>.”</w:t>
            </w:r>
          </w:p>
        </w:tc>
      </w:tr>
    </w:tbl>
    <w:p w14:paraId="569FAFC0" w14:textId="77777777" w:rsidR="000279DF" w:rsidRPr="000279DF" w:rsidRDefault="000279DF" w:rsidP="000279DF">
      <w:pPr>
        <w:rPr>
          <w:rFonts w:eastAsia="SimSun"/>
          <w:lang w:val="en-US" w:eastAsia="zh-CN"/>
        </w:rPr>
      </w:pPr>
    </w:p>
    <w:p w14:paraId="47263F07" w14:textId="77777777" w:rsidR="000279DF" w:rsidRPr="000279DF" w:rsidRDefault="000279DF" w:rsidP="000279DF">
      <w:pPr>
        <w:rPr>
          <w:rFonts w:eastAsia="SimSun"/>
          <w:lang w:val="en-US" w:eastAsia="zh-CN"/>
        </w:rPr>
      </w:pPr>
    </w:p>
    <w:p w14:paraId="214CC710" w14:textId="77777777" w:rsidR="000279DF" w:rsidRPr="000279DF" w:rsidRDefault="000279DF" w:rsidP="000279DF">
      <w:pPr>
        <w:rPr>
          <w:rFonts w:eastAsia="SimSun"/>
          <w:lang w:val="en-US"/>
        </w:rPr>
      </w:pPr>
    </w:p>
    <w:p w14:paraId="197D6A49" w14:textId="77777777" w:rsidR="000279DF" w:rsidRPr="000279DF" w:rsidRDefault="000279DF" w:rsidP="000279DF">
      <w:pPr>
        <w:rPr>
          <w:rFonts w:eastAsia="SimSun"/>
          <w:lang w:val="en-US"/>
        </w:rPr>
      </w:pPr>
    </w:p>
    <w:p w14:paraId="7B633235" w14:textId="77777777" w:rsidR="000279DF" w:rsidRPr="000279DF" w:rsidRDefault="000279DF" w:rsidP="000279DF">
      <w:pPr>
        <w:rPr>
          <w:rFonts w:eastAsia="SimSun"/>
          <w:lang w:val="en-US"/>
        </w:rPr>
      </w:pPr>
    </w:p>
    <w:p w14:paraId="278A043B" w14:textId="77777777" w:rsidR="000279DF" w:rsidRPr="000279DF" w:rsidRDefault="000279DF" w:rsidP="000279DF">
      <w:pPr>
        <w:rPr>
          <w:rFonts w:eastAsia="SimSun"/>
          <w:b/>
          <w:lang w:val="en-US" w:eastAsia="zh-CN"/>
        </w:rPr>
        <w:sectPr w:rsidR="000279DF" w:rsidRPr="000279DF" w:rsidSect="00AA4473">
          <w:headerReference w:type="default" r:id="rId11"/>
          <w:footerReference w:type="default" r:id="rId12"/>
          <w:pgSz w:w="16838" w:h="11906" w:orient="landscape"/>
          <w:pgMar w:top="1134" w:right="1134" w:bottom="1134" w:left="1134" w:header="709" w:footer="709" w:gutter="0"/>
          <w:cols w:space="720"/>
          <w:docGrid w:linePitch="360"/>
        </w:sectPr>
      </w:pPr>
    </w:p>
    <w:p w14:paraId="74D11157" w14:textId="77777777" w:rsidR="000279DF" w:rsidRPr="000279DF" w:rsidRDefault="000279DF" w:rsidP="000279DF">
      <w:pPr>
        <w:rPr>
          <w:ins w:id="0" w:author="小溪" w:date="2022-08-05T14:59:00Z"/>
          <w:rFonts w:eastAsia="SimSun"/>
          <w:b/>
          <w:lang w:val="en-US" w:eastAsia="zh-CN"/>
        </w:rPr>
      </w:pPr>
      <w:r w:rsidRPr="000279DF">
        <w:rPr>
          <w:rFonts w:eastAsia="SimSun" w:hint="eastAsia"/>
          <w:b/>
          <w:lang w:val="en-US" w:eastAsia="zh-CN"/>
        </w:rPr>
        <w:lastRenderedPageBreak/>
        <w:t>Comments:</w:t>
      </w:r>
    </w:p>
    <w:p w14:paraId="13932281" w14:textId="77777777" w:rsidR="000279DF" w:rsidRPr="000279DF" w:rsidRDefault="000279DF" w:rsidP="000279DF">
      <w:pPr>
        <w:keepNext/>
        <w:spacing w:before="240" w:after="240"/>
        <w:outlineLvl w:val="0"/>
        <w:rPr>
          <w:rFonts w:ascii="Calibri" w:eastAsia="SimSun" w:hAnsi="Calibri"/>
          <w:caps/>
          <w:color w:val="0070C0"/>
          <w:kern w:val="28"/>
          <w:sz w:val="24"/>
          <w:lang w:val="en-US" w:eastAsia="ko-KR"/>
        </w:rPr>
      </w:pPr>
      <w:r w:rsidRPr="000279DF">
        <w:rPr>
          <w:rFonts w:ascii="Calibri" w:eastAsia="SimSun" w:hAnsi="Calibri"/>
          <w:b/>
          <w:caps/>
          <w:color w:val="0070C0"/>
          <w:kern w:val="28"/>
          <w:sz w:val="30"/>
          <w:szCs w:val="30"/>
          <w:lang w:eastAsia="de-DE"/>
        </w:rPr>
        <w:t>KOREA NSO-1</w:t>
      </w:r>
    </w:p>
    <w:p w14:paraId="0E9F77EC"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3.13</w:t>
      </w:r>
      <w:r w:rsidRPr="000279DF">
        <w:rPr>
          <w:rFonts w:ascii="Times New Roman" w:hAnsi="Times New Roman" w:cs="Times New Roman"/>
          <w:b/>
          <w:caps/>
          <w:color w:val="0070C0"/>
          <w:kern w:val="28"/>
          <w:sz w:val="24"/>
          <w:szCs w:val="20"/>
        </w:rPr>
        <w:tab/>
        <w:t>Data transfer protocol details</w:t>
      </w:r>
    </w:p>
    <w:p w14:paraId="16C85009"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Detailed protocol diagrams for VDE-SAT are provided in § 3.13.1 through § 3.13.10. </w:t>
      </w:r>
    </w:p>
    <w:p w14:paraId="1DB31EB2" w14:textId="77777777" w:rsidR="000279DF" w:rsidRPr="000279DF" w:rsidRDefault="000279DF" w:rsidP="000279DF">
      <w:pPr>
        <w:rPr>
          <w:rFonts w:ascii="Times New Roman" w:eastAsia="SimSun" w:hAnsi="Times New Roman" w:cs="Times New Roman"/>
        </w:rPr>
      </w:pPr>
    </w:p>
    <w:p w14:paraId="7BAD59B1"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Addressed data transfers are from a source station ID to a destination station ID, where it is the VDE-SAT networks responsibility to route transfer data from start to end between the two stations. </w:t>
      </w:r>
    </w:p>
    <w:p w14:paraId="4456E2FF" w14:textId="77777777" w:rsidR="000279DF" w:rsidRPr="000279DF" w:rsidRDefault="000279DF" w:rsidP="000279DF">
      <w:pPr>
        <w:rPr>
          <w:rFonts w:ascii="Times New Roman" w:eastAsia="SimSun" w:hAnsi="Times New Roman" w:cs="Times New Roman"/>
        </w:rPr>
      </w:pPr>
    </w:p>
    <w:p w14:paraId="544F28AD"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The source station identifies the station originally transmitting the data, to be identified by the receiving destination station ID. The source station ID is also used for sending an answer back to it. </w:t>
      </w:r>
    </w:p>
    <w:p w14:paraId="7BD85F18" w14:textId="77777777" w:rsidR="000279DF" w:rsidRPr="000279DF" w:rsidRDefault="000279DF" w:rsidP="000279DF">
      <w:pPr>
        <w:rPr>
          <w:rFonts w:ascii="Times New Roman" w:eastAsia="SimSun" w:hAnsi="Times New Roman" w:cs="Times New Roman"/>
        </w:rPr>
      </w:pPr>
    </w:p>
    <w:p w14:paraId="36C50B4A"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Transfers using resource request and Allocation mechanisms, the source and destination station IDs are identified as follows: </w:t>
      </w:r>
    </w:p>
    <w:p w14:paraId="404EDB31" w14:textId="77777777" w:rsidR="000279DF" w:rsidRPr="000279DF" w:rsidRDefault="000279DF" w:rsidP="000279DF">
      <w:pPr>
        <w:rPr>
          <w:rFonts w:ascii="Times New Roman" w:eastAsia="SimSun" w:hAnsi="Times New Roman" w:cs="Times New Roman"/>
        </w:rPr>
      </w:pPr>
    </w:p>
    <w:p w14:paraId="2C3BC151"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For an uplink-addressed transfer from a ship to a destination station, the ship station ID is part of the resource request (see § 3.10.5), and the destination station ID is given as the destination station ID in the start, continuation and end fragments. </w:t>
      </w:r>
    </w:p>
    <w:p w14:paraId="0B740417" w14:textId="77777777" w:rsidR="000279DF" w:rsidRPr="000279DF" w:rsidRDefault="000279DF" w:rsidP="000279DF">
      <w:pPr>
        <w:rPr>
          <w:rFonts w:ascii="Times New Roman" w:eastAsia="SimSun" w:hAnsi="Times New Roman" w:cs="Times New Roman"/>
        </w:rPr>
      </w:pPr>
    </w:p>
    <w:p w14:paraId="7CCD9AA7"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For a downlink addressed transfer that passes through the satellite to a ship station, the ship station ID is part of the resource allocation, whereas the source station ID is given as the </w:t>
      </w:r>
      <w:r w:rsidRPr="000279DF">
        <w:rPr>
          <w:rFonts w:ascii="Times New Roman" w:eastAsia="SimSun" w:hAnsi="Times New Roman" w:cs="Times New Roman"/>
          <w:strike/>
          <w:color w:val="0070C0"/>
        </w:rPr>
        <w:t>destination</w:t>
      </w:r>
      <w:r w:rsidRPr="000279DF">
        <w:rPr>
          <w:rFonts w:ascii="Times New Roman" w:eastAsia="SimSun" w:hAnsi="Times New Roman" w:cs="Times New Roman"/>
          <w:color w:val="0070C0"/>
        </w:rPr>
        <w:t xml:space="preserve"> source</w:t>
      </w:r>
      <w:r w:rsidRPr="000279DF">
        <w:rPr>
          <w:rFonts w:ascii="Times New Roman" w:eastAsia="SimSun" w:hAnsi="Times New Roman" w:cs="Times New Roman"/>
        </w:rPr>
        <w:t xml:space="preserve"> station ID in the start, continuation and end fragments. </w:t>
      </w:r>
    </w:p>
    <w:p w14:paraId="76B2F0A0" w14:textId="77777777" w:rsidR="000279DF" w:rsidRPr="000279DF" w:rsidRDefault="000279DF" w:rsidP="000279DF">
      <w:pPr>
        <w:rPr>
          <w:rFonts w:ascii="Times New Roman" w:eastAsia="SimSun" w:hAnsi="Times New Roman" w:cs="Times New Roman"/>
        </w:rPr>
      </w:pPr>
    </w:p>
    <w:p w14:paraId="49C622FC"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Two examples of a data transfer process are illustrated in Figs 56 and 57. Additional considerations on the two examples are provided in the enumerated list below the two Figures.</w:t>
      </w:r>
    </w:p>
    <w:p w14:paraId="5138F6F0" w14:textId="77777777" w:rsidR="000279DF" w:rsidRPr="000279DF" w:rsidRDefault="000279DF" w:rsidP="000279DF">
      <w:pPr>
        <w:rPr>
          <w:rFonts w:eastAsia="SimSun"/>
          <w:lang w:val="en-US"/>
        </w:rPr>
      </w:pPr>
    </w:p>
    <w:p w14:paraId="1166236A" w14:textId="77777777" w:rsidR="000279DF" w:rsidRPr="000279DF" w:rsidRDefault="000279DF" w:rsidP="000279DF">
      <w:pPr>
        <w:rPr>
          <w:rFonts w:eastAsia="SimSun"/>
          <w:b/>
          <w:lang w:val="en-US" w:eastAsia="zh-CN"/>
        </w:rPr>
        <w:sectPr w:rsidR="000279DF" w:rsidRPr="000279DF" w:rsidSect="00AA4473">
          <w:headerReference w:type="default" r:id="rId13"/>
          <w:footerReference w:type="default" r:id="rId14"/>
          <w:pgSz w:w="16838" w:h="11906" w:orient="landscape"/>
          <w:pgMar w:top="1134" w:right="1134" w:bottom="1134" w:left="1134" w:header="709" w:footer="709" w:gutter="0"/>
          <w:cols w:space="720"/>
          <w:docGrid w:linePitch="360"/>
        </w:sectPr>
      </w:pPr>
    </w:p>
    <w:p w14:paraId="16696543" w14:textId="77777777" w:rsidR="000279DF" w:rsidRPr="000279DF" w:rsidRDefault="000279DF" w:rsidP="000279DF">
      <w:pPr>
        <w:rPr>
          <w:rFonts w:eastAsia="SimSun"/>
        </w:rPr>
      </w:pP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241A8631" w14:textId="77777777" w:rsidTr="00E16E22">
        <w:trPr>
          <w:cantSplit/>
          <w:trHeight w:val="446"/>
          <w:tblHeader/>
          <w:jc w:val="right"/>
        </w:trPr>
        <w:tc>
          <w:tcPr>
            <w:tcW w:w="1322" w:type="dxa"/>
            <w:noWrap/>
          </w:tcPr>
          <w:p w14:paraId="645E8751" w14:textId="77777777" w:rsidR="000279DF" w:rsidRPr="000279DF" w:rsidRDefault="000279DF" w:rsidP="000279DF">
            <w:pPr>
              <w:rPr>
                <w:rFonts w:eastAsia="SimSun"/>
                <w:b/>
                <w:bCs/>
              </w:rPr>
            </w:pPr>
            <w:r w:rsidRPr="000279DF">
              <w:rPr>
                <w:rFonts w:eastAsia="SimSun"/>
                <w:b/>
                <w:bCs/>
              </w:rPr>
              <w:t>Comment Number:</w:t>
            </w:r>
          </w:p>
          <w:p w14:paraId="197A0F50" w14:textId="77777777" w:rsidR="000279DF" w:rsidRPr="000279DF" w:rsidRDefault="000279DF" w:rsidP="000279DF">
            <w:pPr>
              <w:rPr>
                <w:rFonts w:eastAsia="SimSun"/>
                <w:b/>
                <w:bCs/>
              </w:rPr>
            </w:pPr>
            <w:r w:rsidRPr="000279DF">
              <w:rPr>
                <w:rFonts w:eastAsia="SimSun"/>
                <w:b/>
                <w:bCs/>
              </w:rPr>
              <w:t>Name-#</w:t>
            </w:r>
          </w:p>
        </w:tc>
        <w:tc>
          <w:tcPr>
            <w:tcW w:w="1248" w:type="dxa"/>
          </w:tcPr>
          <w:p w14:paraId="7AAA1E37"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4"/>
            </w:r>
          </w:p>
        </w:tc>
        <w:tc>
          <w:tcPr>
            <w:tcW w:w="1303" w:type="dxa"/>
            <w:noWrap/>
          </w:tcPr>
          <w:p w14:paraId="6B561FFC"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6215F810" w14:textId="77777777" w:rsidR="000279DF" w:rsidRPr="000279DF" w:rsidRDefault="000279DF" w:rsidP="000279DF">
            <w:pPr>
              <w:rPr>
                <w:rFonts w:eastAsia="SimSun"/>
                <w:b/>
                <w:bCs/>
              </w:rPr>
            </w:pPr>
            <w:r w:rsidRPr="000279DF">
              <w:rPr>
                <w:rFonts w:eastAsia="SimSun"/>
                <w:b/>
                <w:bCs/>
              </w:rPr>
              <w:t>Section, Table, Figure</w:t>
            </w:r>
          </w:p>
          <w:p w14:paraId="7FDA5ED7" w14:textId="77777777" w:rsidR="000279DF" w:rsidRPr="000279DF" w:rsidRDefault="000279DF" w:rsidP="000279DF">
            <w:pPr>
              <w:rPr>
                <w:rFonts w:eastAsia="SimSun"/>
                <w:b/>
                <w:bCs/>
              </w:rPr>
            </w:pPr>
          </w:p>
        </w:tc>
        <w:tc>
          <w:tcPr>
            <w:tcW w:w="1548" w:type="dxa"/>
            <w:noWrap/>
          </w:tcPr>
          <w:p w14:paraId="777566EC"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6DFA5FA5"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39343D25" w14:textId="50DC3314" w:rsidR="000279DF" w:rsidRPr="000279DF" w:rsidRDefault="000279DF" w:rsidP="000279DF">
            <w:pPr>
              <w:rPr>
                <w:rFonts w:eastAsia="SimSun"/>
                <w:b/>
                <w:bCs/>
              </w:rPr>
            </w:pPr>
            <w:r w:rsidRPr="000279DF">
              <w:rPr>
                <w:rFonts w:eastAsia="SimSun"/>
                <w:b/>
                <w:bCs/>
              </w:rPr>
              <w:t xml:space="preserve">Proposed change to ITU-R M.2092-1, short editorial changes can </w:t>
            </w:r>
            <w:r w:rsidR="00C52730">
              <w:rPr>
                <w:rFonts w:eastAsia="SimSun"/>
                <w:b/>
                <w:bCs/>
              </w:rPr>
              <w:t>be included</w:t>
            </w:r>
            <w:r w:rsidRPr="000279DF">
              <w:rPr>
                <w:rFonts w:eastAsia="SimSun"/>
                <w:b/>
                <w:bCs/>
              </w:rPr>
              <w:t xml:space="preserve"> here (large changes should be documented below)</w:t>
            </w:r>
          </w:p>
        </w:tc>
      </w:tr>
      <w:tr w:rsidR="000279DF" w:rsidRPr="000279DF" w14:paraId="72A20D8A" w14:textId="77777777" w:rsidTr="00E16E22">
        <w:trPr>
          <w:cantSplit/>
          <w:trHeight w:val="1500"/>
          <w:jc w:val="right"/>
        </w:trPr>
        <w:tc>
          <w:tcPr>
            <w:tcW w:w="1322" w:type="dxa"/>
          </w:tcPr>
          <w:p w14:paraId="289ABFCC" w14:textId="77777777" w:rsidR="000279DF" w:rsidRPr="000279DF" w:rsidRDefault="000279DF" w:rsidP="000279DF">
            <w:pPr>
              <w:rPr>
                <w:rFonts w:eastAsia="SimSun"/>
                <w:i/>
                <w:lang w:val="en-US" w:eastAsia="zh-CN"/>
              </w:rPr>
            </w:pPr>
            <w:r w:rsidRPr="000279DF">
              <w:rPr>
                <w:rFonts w:eastAsia="SimSun"/>
                <w:i/>
              </w:rPr>
              <w:t>KOREA NSO-2</w:t>
            </w:r>
          </w:p>
        </w:tc>
        <w:tc>
          <w:tcPr>
            <w:tcW w:w="1248" w:type="dxa"/>
          </w:tcPr>
          <w:p w14:paraId="53BCBF36" w14:textId="77777777" w:rsidR="000279DF" w:rsidRPr="000279DF" w:rsidRDefault="000279DF" w:rsidP="000279DF">
            <w:pPr>
              <w:rPr>
                <w:rFonts w:eastAsia="SimSun"/>
                <w:i/>
              </w:rPr>
            </w:pPr>
            <w:r w:rsidRPr="000279DF">
              <w:rPr>
                <w:rFonts w:eastAsia="SimSun"/>
                <w:i/>
              </w:rPr>
              <w:t>NA</w:t>
            </w:r>
          </w:p>
        </w:tc>
        <w:tc>
          <w:tcPr>
            <w:tcW w:w="1303" w:type="dxa"/>
          </w:tcPr>
          <w:p w14:paraId="0B006D1C"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5 / Section 3.10.6</w:t>
            </w:r>
          </w:p>
        </w:tc>
        <w:tc>
          <w:tcPr>
            <w:tcW w:w="1436" w:type="dxa"/>
          </w:tcPr>
          <w:p w14:paraId="2A6693A1" w14:textId="77777777" w:rsidR="000279DF" w:rsidRPr="000279DF" w:rsidRDefault="000279DF" w:rsidP="000279DF">
            <w:pPr>
              <w:rPr>
                <w:rFonts w:eastAsia="SimSun"/>
                <w:i/>
                <w:lang w:val="en-US" w:eastAsia="zh-CN"/>
              </w:rPr>
            </w:pPr>
            <w:r w:rsidRPr="000279DF">
              <w:rPr>
                <w:rFonts w:eastAsia="SimSun"/>
                <w:i/>
                <w:lang w:val="en-US" w:eastAsia="zh-CN"/>
              </w:rPr>
              <w:t>Table 73</w:t>
            </w:r>
          </w:p>
        </w:tc>
        <w:tc>
          <w:tcPr>
            <w:tcW w:w="1548" w:type="dxa"/>
          </w:tcPr>
          <w:p w14:paraId="3C3A53C4" w14:textId="77777777" w:rsidR="000279DF" w:rsidRPr="000279DF" w:rsidRDefault="000279DF" w:rsidP="000279DF">
            <w:pPr>
              <w:rPr>
                <w:rFonts w:eastAsia="SimSun"/>
                <w:i/>
              </w:rPr>
            </w:pPr>
            <w:r w:rsidRPr="000279DF">
              <w:rPr>
                <w:rFonts w:eastAsia="SimSun"/>
                <w:i/>
              </w:rPr>
              <w:t>Clarification</w:t>
            </w:r>
          </w:p>
        </w:tc>
        <w:tc>
          <w:tcPr>
            <w:tcW w:w="3526" w:type="dxa"/>
          </w:tcPr>
          <w:p w14:paraId="24AC5C99" w14:textId="77777777" w:rsidR="000279DF" w:rsidRPr="000279DF" w:rsidRDefault="000279DF" w:rsidP="000279DF">
            <w:pPr>
              <w:jc w:val="both"/>
              <w:rPr>
                <w:rFonts w:eastAsia="Batang" w:cs="Arial"/>
                <w:lang w:val="en-US" w:eastAsia="ko-KR"/>
              </w:rPr>
            </w:pPr>
            <w:r w:rsidRPr="000279DF">
              <w:rPr>
                <w:rFonts w:eastAsia="SimSun" w:cs="Arial"/>
                <w:color w:val="000000"/>
                <w:shd w:val="clear" w:color="auto" w:fill="FAFBFC"/>
              </w:rPr>
              <w:t>If the size of the DC channel specified by the SBB exceeds 120 slots, the number of ACK/NACK mask bits is insufficient when using Link IDs 32 to 34 in satellite downlink transmission</w:t>
            </w:r>
          </w:p>
        </w:tc>
        <w:tc>
          <w:tcPr>
            <w:tcW w:w="4425" w:type="dxa"/>
          </w:tcPr>
          <w:p w14:paraId="03691D9F" w14:textId="77777777" w:rsidR="000279DF" w:rsidRPr="000279DF" w:rsidRDefault="000279DF" w:rsidP="000279DF">
            <w:pPr>
              <w:jc w:val="both"/>
              <w:rPr>
                <w:rFonts w:eastAsia="SimSun" w:cs="Arial"/>
                <w:lang w:val="en-US" w:eastAsia="zh-CN"/>
              </w:rPr>
            </w:pPr>
            <w:r w:rsidRPr="000279DF">
              <w:rPr>
                <w:rFonts w:eastAsia="SimSun" w:cs="Arial"/>
                <w:color w:val="000000"/>
                <w:shd w:val="clear" w:color="auto" w:fill="FAFBFC"/>
              </w:rPr>
              <w:t>“Note: Satellite should consider the number of mask bits allowed for uplink ACK/NACK when selecting Link ID for downlink transmission.”</w:t>
            </w:r>
          </w:p>
        </w:tc>
      </w:tr>
    </w:tbl>
    <w:p w14:paraId="4DEE4A7D" w14:textId="77777777" w:rsidR="000279DF" w:rsidRPr="000279DF" w:rsidRDefault="000279DF" w:rsidP="000279DF">
      <w:pPr>
        <w:rPr>
          <w:rFonts w:eastAsia="SimSun"/>
          <w:lang w:val="en-US" w:eastAsia="zh-CN"/>
        </w:rPr>
      </w:pPr>
    </w:p>
    <w:p w14:paraId="49AC71DB" w14:textId="77777777" w:rsidR="000279DF" w:rsidRPr="000279DF" w:rsidRDefault="000279DF" w:rsidP="000279DF">
      <w:pPr>
        <w:rPr>
          <w:rFonts w:eastAsia="SimSun"/>
          <w:b/>
          <w:lang w:val="en-US" w:eastAsia="zh-CN"/>
        </w:rPr>
        <w:sectPr w:rsidR="000279DF" w:rsidRPr="000279DF" w:rsidSect="00AA4473">
          <w:headerReference w:type="default" r:id="rId15"/>
          <w:footerReference w:type="default" r:id="rId16"/>
          <w:pgSz w:w="16838" w:h="11906" w:orient="landscape"/>
          <w:pgMar w:top="1134" w:right="1134" w:bottom="1134" w:left="1134" w:header="709" w:footer="709" w:gutter="0"/>
          <w:cols w:space="720"/>
          <w:docGrid w:linePitch="360"/>
        </w:sectPr>
      </w:pPr>
    </w:p>
    <w:p w14:paraId="7798AD3B" w14:textId="77777777" w:rsidR="000279DF" w:rsidRPr="000279DF" w:rsidRDefault="000279DF" w:rsidP="000279DF">
      <w:pPr>
        <w:rPr>
          <w:ins w:id="1" w:author="小溪" w:date="2022-08-05T14:59:00Z"/>
          <w:rFonts w:eastAsia="SimSun"/>
          <w:b/>
          <w:lang w:val="en-US" w:eastAsia="zh-CN"/>
        </w:rPr>
      </w:pPr>
      <w:r w:rsidRPr="000279DF">
        <w:rPr>
          <w:rFonts w:eastAsia="SimSun" w:hint="eastAsia"/>
          <w:b/>
          <w:lang w:val="en-US" w:eastAsia="zh-CN"/>
        </w:rPr>
        <w:lastRenderedPageBreak/>
        <w:t>Comments:</w:t>
      </w:r>
    </w:p>
    <w:p w14:paraId="373AA5FF" w14:textId="77777777" w:rsidR="000279DF" w:rsidRPr="000279DF" w:rsidRDefault="000279DF" w:rsidP="000279DF">
      <w:pPr>
        <w:keepNext/>
        <w:spacing w:before="240" w:after="240"/>
        <w:outlineLvl w:val="0"/>
        <w:rPr>
          <w:rFonts w:ascii="Calibri" w:eastAsia="SimSun" w:hAnsi="Calibri"/>
          <w:b/>
          <w:caps/>
          <w:color w:val="0070C0"/>
          <w:kern w:val="28"/>
          <w:sz w:val="30"/>
          <w:szCs w:val="30"/>
          <w:lang w:eastAsia="de-DE"/>
        </w:rPr>
      </w:pPr>
      <w:r w:rsidRPr="000279DF">
        <w:rPr>
          <w:rFonts w:ascii="Calibri" w:eastAsia="SimSun" w:hAnsi="Calibri"/>
          <w:b/>
          <w:caps/>
          <w:color w:val="0070C0"/>
          <w:kern w:val="28"/>
          <w:sz w:val="30"/>
          <w:szCs w:val="30"/>
          <w:lang w:eastAsia="de-DE"/>
        </w:rPr>
        <w:t>KOREA NSO-2</w:t>
      </w:r>
    </w:p>
    <w:p w14:paraId="5FFF0153" w14:textId="37202321" w:rsidR="000279DF" w:rsidRPr="000279DF" w:rsidRDefault="000279DF" w:rsidP="000279DF">
      <w:pPr>
        <w:spacing w:after="120" w:line="259" w:lineRule="auto"/>
        <w:ind w:leftChars="1400" w:left="3080" w:rightChars="1300" w:right="2860"/>
        <w:rPr>
          <w:rFonts w:eastAsia="SimSun"/>
        </w:rPr>
      </w:pPr>
      <w:r w:rsidRPr="000279DF">
        <w:rPr>
          <w:rFonts w:eastAsia="SimSun"/>
          <w:noProof/>
        </w:rPr>
        <w:drawing>
          <wp:inline distT="0" distB="0" distL="0" distR="0" wp14:anchorId="7BDAE9B8" wp14:editId="1999AA1F">
            <wp:extent cx="5745480" cy="4298950"/>
            <wp:effectExtent l="0" t="0" r="7620" b="6350"/>
            <wp:docPr id="739391299" name="그림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9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5480" cy="4298950"/>
                    </a:xfrm>
                    <a:prstGeom prst="rect">
                      <a:avLst/>
                    </a:prstGeom>
                    <a:noFill/>
                    <a:ln>
                      <a:noFill/>
                    </a:ln>
                  </pic:spPr>
                </pic:pic>
              </a:graphicData>
            </a:graphic>
          </wp:inline>
        </w:drawing>
      </w:r>
    </w:p>
    <w:p w14:paraId="54E2B740" w14:textId="77777777" w:rsidR="000279DF" w:rsidRPr="000279DF" w:rsidRDefault="000279DF" w:rsidP="000279DF">
      <w:pPr>
        <w:rPr>
          <w:rFonts w:ascii="Times New Roman" w:eastAsia="Batang" w:hAnsi="Times New Roman" w:cs="Times New Roman"/>
          <w:lang w:val="en-US" w:eastAsia="ko-KR"/>
        </w:rPr>
      </w:pPr>
      <w:r w:rsidRPr="000279DF">
        <w:rPr>
          <w:rFonts w:ascii="Times New Roman" w:eastAsia="Batang" w:hAnsi="Times New Roman" w:cs="Times New Roman"/>
          <w:lang w:eastAsia="ko-KR"/>
        </w:rPr>
        <w:t>When the LC channel is set to 255, the maximum size in SBB, the number of ACK/NACK mask bits in the ship's downlink ACK/NACK message will be insufficient if the satellite selects Link IDs 32 to 34 with burst size 15 and transmits the downlink address</w:t>
      </w:r>
      <w:r w:rsidRPr="000279DF">
        <w:rPr>
          <w:rFonts w:ascii="Times New Roman" w:eastAsia="Batang" w:hAnsi="Times New Roman" w:cs="Times New Roman"/>
          <w:lang w:val="en-US" w:eastAsia="ko-KR"/>
        </w:rPr>
        <w:br w:type="page"/>
      </w:r>
      <w:r w:rsidRPr="000279DF">
        <w:rPr>
          <w:rFonts w:ascii="Times New Roman" w:eastAsia="Batang" w:hAnsi="Times New Roman" w:cs="Times New Roman"/>
          <w:lang w:val="en-US" w:eastAsia="ko-KR"/>
        </w:rPr>
        <w:lastRenderedPageBreak/>
        <w:t>Therefore, considerations for link ID selection is stated in the note for Table 73 Resource Allocation</w:t>
      </w:r>
    </w:p>
    <w:p w14:paraId="189CF3E2" w14:textId="77777777" w:rsidR="000279DF" w:rsidRPr="000279DF" w:rsidRDefault="000279DF" w:rsidP="000279DF">
      <w:pPr>
        <w:rPr>
          <w:rFonts w:eastAsia="SimSun"/>
          <w:lang w:eastAsia="de-DE"/>
        </w:rPr>
      </w:pPr>
    </w:p>
    <w:p w14:paraId="5844F294"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3.10.6</w:t>
      </w:r>
      <w:r w:rsidRPr="000279DF">
        <w:rPr>
          <w:rFonts w:ascii="Times New Roman" w:hAnsi="Times New Roman" w:cs="Times New Roman"/>
          <w:b/>
          <w:caps/>
          <w:color w:val="0070C0"/>
          <w:kern w:val="28"/>
          <w:sz w:val="24"/>
          <w:szCs w:val="20"/>
        </w:rPr>
        <w:tab/>
        <w:t>Resource allocation</w:t>
      </w:r>
    </w:p>
    <w:p w14:paraId="681AEA8F"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TABLE 73</w:t>
      </w:r>
    </w:p>
    <w:p w14:paraId="6BA56522"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Resource allocation</w:t>
      </w:r>
    </w:p>
    <w:p w14:paraId="4325CCDA" w14:textId="77777777" w:rsidR="000279DF" w:rsidRPr="000279DF" w:rsidRDefault="000279DF" w:rsidP="000279DF">
      <w:pPr>
        <w:rPr>
          <w:rFonts w:ascii="Times New Roman" w:eastAsia="SimSu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6"/>
        <w:gridCol w:w="852"/>
        <w:gridCol w:w="1700"/>
        <w:gridCol w:w="4914"/>
      </w:tblGrid>
      <w:tr w:rsidR="000279DF" w:rsidRPr="000279DF" w14:paraId="3D0460D1" w14:textId="77777777" w:rsidTr="00E16E22">
        <w:trPr>
          <w:trHeight w:val="621"/>
          <w:jc w:val="center"/>
        </w:trPr>
        <w:tc>
          <w:tcPr>
            <w:tcW w:w="986" w:type="dxa"/>
            <w:shd w:val="clear" w:color="auto" w:fill="auto"/>
            <w:vAlign w:val="center"/>
          </w:tcPr>
          <w:p w14:paraId="1C3098A5" w14:textId="77777777" w:rsidR="000279DF" w:rsidRPr="000279DF" w:rsidRDefault="000279DF" w:rsidP="000279DF">
            <w:pPr>
              <w:widowControl w:val="0"/>
              <w:autoSpaceDE w:val="0"/>
              <w:autoSpaceDN w:val="0"/>
              <w:jc w:val="center"/>
              <w:rPr>
                <w:rFonts w:ascii="Times New Roman" w:eastAsia="Times New Roman" w:hAnsi="Times New Roman" w:cs="Times New Roman"/>
                <w:b/>
                <w:spacing w:val="-3"/>
                <w:sz w:val="20"/>
                <w:lang w:val="en-US" w:eastAsia="en-US"/>
              </w:rPr>
            </w:pPr>
            <w:r w:rsidRPr="000279DF">
              <w:rPr>
                <w:rFonts w:ascii="Times New Roman" w:eastAsia="Times New Roman" w:hAnsi="Times New Roman" w:cs="Times New Roman"/>
                <w:b/>
                <w:sz w:val="20"/>
                <w:lang w:val="en-US" w:eastAsia="en-US"/>
              </w:rPr>
              <w:t>Field</w:t>
            </w:r>
          </w:p>
          <w:p w14:paraId="0F5CB66E"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no</w:t>
            </w:r>
          </w:p>
        </w:tc>
        <w:tc>
          <w:tcPr>
            <w:tcW w:w="852" w:type="dxa"/>
            <w:shd w:val="clear" w:color="auto" w:fill="auto"/>
            <w:vAlign w:val="center"/>
          </w:tcPr>
          <w:p w14:paraId="72CF4E2F" w14:textId="77777777" w:rsidR="000279DF" w:rsidRPr="000279DF" w:rsidRDefault="000279DF" w:rsidP="000279DF">
            <w:pPr>
              <w:widowControl w:val="0"/>
              <w:autoSpaceDE w:val="0"/>
              <w:autoSpaceDN w:val="0"/>
              <w:ind w:left="127" w:right="95" w:firstLine="129"/>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Size</w:t>
            </w:r>
            <w:r w:rsidRPr="000279DF">
              <w:rPr>
                <w:rFonts w:ascii="Times New Roman" w:eastAsia="Times New Roman" w:hAnsi="Times New Roman" w:cs="Times New Roman"/>
                <w:b/>
                <w:spacing w:val="1"/>
                <w:sz w:val="20"/>
                <w:lang w:val="en-US" w:eastAsia="en-US"/>
              </w:rPr>
              <w:t xml:space="preserve"> </w:t>
            </w:r>
            <w:r w:rsidRPr="000279DF">
              <w:rPr>
                <w:rFonts w:ascii="Times New Roman" w:eastAsia="Times New Roman" w:hAnsi="Times New Roman" w:cs="Times New Roman"/>
                <w:b/>
                <w:sz w:val="20"/>
                <w:lang w:val="en-US" w:eastAsia="en-US"/>
              </w:rPr>
              <w:t>(Bytes)</w:t>
            </w:r>
          </w:p>
        </w:tc>
        <w:tc>
          <w:tcPr>
            <w:tcW w:w="1700" w:type="dxa"/>
            <w:shd w:val="clear" w:color="auto" w:fill="auto"/>
            <w:vAlign w:val="center"/>
          </w:tcPr>
          <w:p w14:paraId="15F75212" w14:textId="77777777" w:rsidR="000279DF" w:rsidRPr="000279DF" w:rsidRDefault="000279DF" w:rsidP="000279DF">
            <w:pPr>
              <w:widowControl w:val="0"/>
              <w:autoSpaceDE w:val="0"/>
              <w:autoSpaceDN w:val="0"/>
              <w:ind w:left="466"/>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Function</w:t>
            </w:r>
          </w:p>
        </w:tc>
        <w:tc>
          <w:tcPr>
            <w:tcW w:w="4914" w:type="dxa"/>
            <w:shd w:val="clear" w:color="auto" w:fill="auto"/>
            <w:vAlign w:val="center"/>
          </w:tcPr>
          <w:p w14:paraId="4C142CB8" w14:textId="77777777" w:rsidR="000279DF" w:rsidRPr="000279DF" w:rsidRDefault="000279DF" w:rsidP="000279DF">
            <w:pPr>
              <w:widowControl w:val="0"/>
              <w:autoSpaceDE w:val="0"/>
              <w:autoSpaceDN w:val="0"/>
              <w:ind w:left="2034" w:right="2026"/>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Content</w:t>
            </w:r>
          </w:p>
        </w:tc>
      </w:tr>
      <w:tr w:rsidR="000279DF" w:rsidRPr="000279DF" w14:paraId="7B51F1D6" w14:textId="77777777" w:rsidTr="00E16E22">
        <w:trPr>
          <w:trHeight w:val="309"/>
          <w:jc w:val="center"/>
        </w:trPr>
        <w:tc>
          <w:tcPr>
            <w:tcW w:w="986" w:type="dxa"/>
            <w:shd w:val="clear" w:color="auto" w:fill="auto"/>
          </w:tcPr>
          <w:p w14:paraId="6C0300D3"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852" w:type="dxa"/>
            <w:shd w:val="clear" w:color="auto" w:fill="auto"/>
          </w:tcPr>
          <w:p w14:paraId="4A4382C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1AFC19BB"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Type</w:t>
            </w:r>
          </w:p>
        </w:tc>
        <w:tc>
          <w:tcPr>
            <w:tcW w:w="4914" w:type="dxa"/>
            <w:shd w:val="clear" w:color="auto" w:fill="auto"/>
          </w:tcPr>
          <w:p w14:paraId="5473D8D3" w14:textId="77777777" w:rsidR="000279DF" w:rsidRPr="000279DF" w:rsidRDefault="000279DF" w:rsidP="000279DF">
            <w:pPr>
              <w:widowControl w:val="0"/>
              <w:autoSpaceDE w:val="0"/>
              <w:autoSpaceDN w:val="0"/>
              <w:spacing w:before="41"/>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Type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12</w:t>
            </w:r>
          </w:p>
        </w:tc>
      </w:tr>
      <w:tr w:rsidR="000279DF" w:rsidRPr="000279DF" w14:paraId="3FA8D5F8" w14:textId="77777777" w:rsidTr="00E16E22">
        <w:trPr>
          <w:trHeight w:val="580"/>
          <w:jc w:val="center"/>
        </w:trPr>
        <w:tc>
          <w:tcPr>
            <w:tcW w:w="986" w:type="dxa"/>
            <w:shd w:val="clear" w:color="auto" w:fill="auto"/>
          </w:tcPr>
          <w:p w14:paraId="11B7A11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2</w:t>
            </w:r>
          </w:p>
        </w:tc>
        <w:tc>
          <w:tcPr>
            <w:tcW w:w="852" w:type="dxa"/>
            <w:shd w:val="clear" w:color="auto" w:fill="auto"/>
          </w:tcPr>
          <w:p w14:paraId="4CACD7D6"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2</w:t>
            </w:r>
          </w:p>
        </w:tc>
        <w:tc>
          <w:tcPr>
            <w:tcW w:w="1700" w:type="dxa"/>
            <w:shd w:val="clear" w:color="auto" w:fill="auto"/>
          </w:tcPr>
          <w:p w14:paraId="1DE101B7"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Payload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size</w:t>
            </w:r>
          </w:p>
        </w:tc>
        <w:tc>
          <w:tcPr>
            <w:tcW w:w="4914" w:type="dxa"/>
            <w:shd w:val="clear" w:color="auto" w:fill="auto"/>
          </w:tcPr>
          <w:p w14:paraId="5C0B7C35" w14:textId="77777777" w:rsidR="000279DF" w:rsidRPr="000279DF" w:rsidRDefault="000279DF" w:rsidP="000279DF">
            <w:pPr>
              <w:widowControl w:val="0"/>
              <w:autoSpaceDE w:val="0"/>
              <w:autoSpaceDN w:val="0"/>
              <w:spacing w:before="1" w:line="270" w:lineRule="atLeast"/>
              <w:ind w:left="107" w:right="2951"/>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Size of fields 3 to 22.</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Payload size =</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32</w:t>
            </w:r>
          </w:p>
        </w:tc>
      </w:tr>
      <w:tr w:rsidR="000279DF" w:rsidRPr="000279DF" w14:paraId="2E8B68BB" w14:textId="77777777" w:rsidTr="00E16E22">
        <w:trPr>
          <w:trHeight w:val="810"/>
          <w:jc w:val="center"/>
        </w:trPr>
        <w:tc>
          <w:tcPr>
            <w:tcW w:w="986" w:type="dxa"/>
            <w:shd w:val="clear" w:color="auto" w:fill="auto"/>
          </w:tcPr>
          <w:p w14:paraId="4B256755"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3</w:t>
            </w:r>
          </w:p>
        </w:tc>
        <w:tc>
          <w:tcPr>
            <w:tcW w:w="852" w:type="dxa"/>
            <w:shd w:val="clear" w:color="auto" w:fill="auto"/>
          </w:tcPr>
          <w:p w14:paraId="74F9F25B"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700" w:type="dxa"/>
            <w:shd w:val="clear" w:color="auto" w:fill="auto"/>
          </w:tcPr>
          <w:p w14:paraId="33D37C07"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tc>
        <w:tc>
          <w:tcPr>
            <w:tcW w:w="4914" w:type="dxa"/>
            <w:shd w:val="clear" w:color="auto" w:fill="auto"/>
          </w:tcPr>
          <w:p w14:paraId="5349F2D5" w14:textId="77777777" w:rsidR="000279DF" w:rsidRPr="000279DF" w:rsidRDefault="000279DF" w:rsidP="000279DF">
            <w:pPr>
              <w:widowControl w:val="0"/>
              <w:autoSpaceDE w:val="0"/>
              <w:autoSpaceDN w:val="0"/>
              <w:spacing w:before="38"/>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Unique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Identifier</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described in</w:t>
            </w:r>
          </w:p>
          <w:p w14:paraId="56F5AA7F" w14:textId="77777777" w:rsidR="000279DF" w:rsidRPr="000279DF" w:rsidRDefault="000279DF" w:rsidP="000279DF">
            <w:pPr>
              <w:widowControl w:val="0"/>
              <w:autoSpaceDE w:val="0"/>
              <w:autoSpaceDN w:val="0"/>
              <w:spacing w:before="3"/>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2.4,</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p w14:paraId="299AB12A" w14:textId="77777777" w:rsidR="000279DF" w:rsidRPr="000279DF" w:rsidRDefault="000279DF" w:rsidP="000279DF">
            <w:pPr>
              <w:widowControl w:val="0"/>
              <w:autoSpaceDE w:val="0"/>
              <w:autoSpaceDN w:val="0"/>
              <w:spacing w:before="39"/>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for</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broadcast.</w:t>
            </w:r>
          </w:p>
        </w:tc>
      </w:tr>
      <w:tr w:rsidR="000279DF" w:rsidRPr="000279DF" w14:paraId="684E46D8" w14:textId="77777777" w:rsidTr="00E16E22">
        <w:trPr>
          <w:trHeight w:val="540"/>
          <w:jc w:val="center"/>
        </w:trPr>
        <w:tc>
          <w:tcPr>
            <w:tcW w:w="986" w:type="dxa"/>
            <w:shd w:val="clear" w:color="auto" w:fill="auto"/>
          </w:tcPr>
          <w:p w14:paraId="353DAAEC"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852" w:type="dxa"/>
            <w:shd w:val="clear" w:color="auto" w:fill="auto"/>
          </w:tcPr>
          <w:p w14:paraId="19D2E32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4A61D4BE"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Logical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Channel 1</w:t>
            </w:r>
          </w:p>
        </w:tc>
        <w:tc>
          <w:tcPr>
            <w:tcW w:w="4914" w:type="dxa"/>
            <w:shd w:val="clear" w:color="auto" w:fill="auto"/>
          </w:tcPr>
          <w:p w14:paraId="262B5AFC" w14:textId="77777777" w:rsidR="000279DF" w:rsidRPr="000279DF" w:rsidRDefault="000279DF" w:rsidP="000279DF">
            <w:pPr>
              <w:widowControl w:val="0"/>
              <w:autoSpaceDE w:val="0"/>
              <w:autoSpaceDN w:val="0"/>
              <w:spacing w:before="38"/>
              <w:ind w:left="107" w:right="36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Logical Channel assigned for data transmission. Only</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applies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to data</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slots.</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LC</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255 indicates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no</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resource.</w:t>
            </w:r>
          </w:p>
        </w:tc>
      </w:tr>
      <w:tr w:rsidR="000279DF" w:rsidRPr="000279DF" w14:paraId="4AE85C53" w14:textId="77777777" w:rsidTr="00E16E22">
        <w:trPr>
          <w:trHeight w:val="539"/>
          <w:jc w:val="center"/>
        </w:trPr>
        <w:tc>
          <w:tcPr>
            <w:tcW w:w="986" w:type="dxa"/>
            <w:shd w:val="clear" w:color="auto" w:fill="auto"/>
          </w:tcPr>
          <w:p w14:paraId="1E00A96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5</w:t>
            </w:r>
          </w:p>
        </w:tc>
        <w:tc>
          <w:tcPr>
            <w:tcW w:w="852" w:type="dxa"/>
            <w:shd w:val="clear" w:color="auto" w:fill="auto"/>
          </w:tcPr>
          <w:p w14:paraId="1A6ED11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2857696C"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Link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tc>
        <w:tc>
          <w:tcPr>
            <w:tcW w:w="4914" w:type="dxa"/>
            <w:shd w:val="clear" w:color="auto" w:fill="auto"/>
          </w:tcPr>
          <w:p w14:paraId="3C740B75" w14:textId="77777777" w:rsidR="000279DF" w:rsidRPr="000279DF" w:rsidRDefault="000279DF" w:rsidP="000279DF">
            <w:pPr>
              <w:widowControl w:val="0"/>
              <w:autoSpaceDE w:val="0"/>
              <w:autoSpaceDN w:val="0"/>
              <w:spacing w:before="38" w:line="242" w:lineRule="auto"/>
              <w:ind w:left="107" w:right="479"/>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Link ID that should be used in Logical Channel 1.</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Transmission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direction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can</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be</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inferred</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from</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link ID.</w:t>
            </w:r>
          </w:p>
        </w:tc>
      </w:tr>
      <w:tr w:rsidR="000279DF" w:rsidRPr="000279DF" w14:paraId="6D0730BD" w14:textId="77777777" w:rsidTr="00E16E22">
        <w:trPr>
          <w:trHeight w:val="580"/>
          <w:jc w:val="center"/>
        </w:trPr>
        <w:tc>
          <w:tcPr>
            <w:tcW w:w="986" w:type="dxa"/>
            <w:shd w:val="clear" w:color="auto" w:fill="auto"/>
          </w:tcPr>
          <w:p w14:paraId="4F2AA74E"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6</w:t>
            </w:r>
          </w:p>
        </w:tc>
        <w:tc>
          <w:tcPr>
            <w:tcW w:w="852" w:type="dxa"/>
            <w:shd w:val="clear" w:color="auto" w:fill="auto"/>
          </w:tcPr>
          <w:p w14:paraId="32613C4B"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5752E4BC"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ID</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1</w:t>
            </w:r>
          </w:p>
        </w:tc>
        <w:tc>
          <w:tcPr>
            <w:tcW w:w="4914" w:type="dxa"/>
            <w:shd w:val="clear" w:color="auto" w:fill="auto"/>
          </w:tcPr>
          <w:p w14:paraId="221DD1D2" w14:textId="77777777" w:rsidR="000279DF" w:rsidRPr="000279DF" w:rsidRDefault="000279DF" w:rsidP="000279DF">
            <w:pPr>
              <w:widowControl w:val="0"/>
              <w:autoSpaceDE w:val="0"/>
              <w:autoSpaceDN w:val="0"/>
              <w:spacing w:before="1" w:line="270" w:lineRule="atLeast"/>
              <w:ind w:left="107" w:right="126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Satellite assigned session ID, range 1-255.</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0 used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for short</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message</w:t>
            </w:r>
          </w:p>
        </w:tc>
      </w:tr>
      <w:tr w:rsidR="000279DF" w:rsidRPr="000279DF" w14:paraId="22C214ED" w14:textId="77777777" w:rsidTr="00E16E22">
        <w:trPr>
          <w:trHeight w:val="539"/>
          <w:jc w:val="center"/>
        </w:trPr>
        <w:tc>
          <w:tcPr>
            <w:tcW w:w="986" w:type="dxa"/>
            <w:shd w:val="clear" w:color="auto" w:fill="auto"/>
          </w:tcPr>
          <w:p w14:paraId="47E5BF7E"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7</w:t>
            </w:r>
          </w:p>
        </w:tc>
        <w:tc>
          <w:tcPr>
            <w:tcW w:w="852" w:type="dxa"/>
            <w:shd w:val="clear" w:color="auto" w:fill="auto"/>
          </w:tcPr>
          <w:p w14:paraId="53F00FED"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3B9FD80E"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Uplink</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link CQI 1</w:t>
            </w:r>
          </w:p>
        </w:tc>
        <w:tc>
          <w:tcPr>
            <w:tcW w:w="4914" w:type="dxa"/>
            <w:shd w:val="clear" w:color="auto" w:fill="auto"/>
          </w:tcPr>
          <w:p w14:paraId="7E306C92" w14:textId="77777777" w:rsidR="000279DF" w:rsidRPr="000279DF" w:rsidRDefault="000279DF" w:rsidP="000279DF">
            <w:pPr>
              <w:widowControl w:val="0"/>
              <w:autoSpaceDE w:val="0"/>
              <w:autoSpaceDN w:val="0"/>
              <w:spacing w:before="38" w:line="242" w:lineRule="auto"/>
              <w:ind w:left="107" w:righ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Received Channel Quality Indicator as defined in §1.2.8,</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w:t>
            </w:r>
          </w:p>
        </w:tc>
      </w:tr>
      <w:tr w:rsidR="000279DF" w:rsidRPr="000279DF" w14:paraId="1C16BB08" w14:textId="77777777" w:rsidTr="00E16E22">
        <w:trPr>
          <w:trHeight w:val="810"/>
          <w:jc w:val="center"/>
        </w:trPr>
        <w:tc>
          <w:tcPr>
            <w:tcW w:w="986" w:type="dxa"/>
            <w:shd w:val="clear" w:color="auto" w:fill="auto"/>
          </w:tcPr>
          <w:p w14:paraId="0AA9938E"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c>
          <w:tcPr>
            <w:tcW w:w="852" w:type="dxa"/>
            <w:shd w:val="clear" w:color="auto" w:fill="auto"/>
          </w:tcPr>
          <w:p w14:paraId="268E5EB1"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700" w:type="dxa"/>
            <w:shd w:val="clear" w:color="auto" w:fill="auto"/>
          </w:tcPr>
          <w:p w14:paraId="3ED3774E"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w:t>
            </w:r>
          </w:p>
        </w:tc>
        <w:tc>
          <w:tcPr>
            <w:tcW w:w="4914" w:type="dxa"/>
            <w:shd w:val="clear" w:color="auto" w:fill="auto"/>
          </w:tcPr>
          <w:p w14:paraId="5194BE5B" w14:textId="77777777" w:rsidR="000279DF" w:rsidRPr="000279DF" w:rsidRDefault="000279DF" w:rsidP="000279DF">
            <w:pPr>
              <w:widowControl w:val="0"/>
              <w:autoSpaceDE w:val="0"/>
              <w:autoSpaceDN w:val="0"/>
              <w:spacing w:before="38"/>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Unique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Identifier</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described in</w:t>
            </w:r>
          </w:p>
          <w:p w14:paraId="52578CCA" w14:textId="77777777" w:rsidR="000279DF" w:rsidRPr="000279DF" w:rsidRDefault="000279DF" w:rsidP="000279DF">
            <w:pPr>
              <w:widowControl w:val="0"/>
              <w:autoSpaceDE w:val="0"/>
              <w:autoSpaceDN w:val="0"/>
              <w:spacing w:before="3"/>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2.4,</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p w14:paraId="03C0F229" w14:textId="77777777" w:rsidR="000279DF" w:rsidRPr="000279DF" w:rsidRDefault="000279DF" w:rsidP="000279DF">
            <w:pPr>
              <w:widowControl w:val="0"/>
              <w:autoSpaceDE w:val="0"/>
              <w:autoSpaceDN w:val="0"/>
              <w:spacing w:before="39"/>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for</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broadcast.</w:t>
            </w:r>
          </w:p>
        </w:tc>
      </w:tr>
      <w:tr w:rsidR="000279DF" w:rsidRPr="000279DF" w14:paraId="19980E20" w14:textId="77777777" w:rsidTr="00E16E22">
        <w:trPr>
          <w:trHeight w:val="539"/>
          <w:jc w:val="center"/>
        </w:trPr>
        <w:tc>
          <w:tcPr>
            <w:tcW w:w="986" w:type="dxa"/>
            <w:shd w:val="clear" w:color="auto" w:fill="auto"/>
          </w:tcPr>
          <w:p w14:paraId="2F11D4DC"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9</w:t>
            </w:r>
          </w:p>
        </w:tc>
        <w:tc>
          <w:tcPr>
            <w:tcW w:w="852" w:type="dxa"/>
            <w:shd w:val="clear" w:color="auto" w:fill="auto"/>
          </w:tcPr>
          <w:p w14:paraId="5A1FC32D"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0F8F8B96"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Logical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Channel 2</w:t>
            </w:r>
          </w:p>
        </w:tc>
        <w:tc>
          <w:tcPr>
            <w:tcW w:w="4914" w:type="dxa"/>
            <w:shd w:val="clear" w:color="auto" w:fill="auto"/>
          </w:tcPr>
          <w:p w14:paraId="10EAC519" w14:textId="77777777" w:rsidR="000279DF" w:rsidRPr="000279DF" w:rsidRDefault="000279DF" w:rsidP="000279DF">
            <w:pPr>
              <w:widowControl w:val="0"/>
              <w:autoSpaceDE w:val="0"/>
              <w:autoSpaceDN w:val="0"/>
              <w:spacing w:before="38"/>
              <w:ind w:left="107" w:right="381"/>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Logical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Channel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assigned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for</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data</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transmission.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Only</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applies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to data</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slots.</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LC</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255</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indicates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no</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resource.</w:t>
            </w:r>
          </w:p>
        </w:tc>
      </w:tr>
      <w:tr w:rsidR="000279DF" w:rsidRPr="000279DF" w14:paraId="28C5F1FC" w14:textId="77777777" w:rsidTr="00E16E22">
        <w:trPr>
          <w:trHeight w:val="540"/>
          <w:jc w:val="center"/>
        </w:trPr>
        <w:tc>
          <w:tcPr>
            <w:tcW w:w="986" w:type="dxa"/>
            <w:shd w:val="clear" w:color="auto" w:fill="auto"/>
          </w:tcPr>
          <w:p w14:paraId="7962A46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10</w:t>
            </w:r>
          </w:p>
        </w:tc>
        <w:tc>
          <w:tcPr>
            <w:tcW w:w="852" w:type="dxa"/>
            <w:shd w:val="clear" w:color="auto" w:fill="auto"/>
          </w:tcPr>
          <w:p w14:paraId="58493DB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0CD23223"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Link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w:t>
            </w:r>
          </w:p>
        </w:tc>
        <w:tc>
          <w:tcPr>
            <w:tcW w:w="4914" w:type="dxa"/>
            <w:shd w:val="clear" w:color="auto" w:fill="auto"/>
          </w:tcPr>
          <w:p w14:paraId="76DA1E36" w14:textId="77777777" w:rsidR="000279DF" w:rsidRPr="000279DF" w:rsidRDefault="000279DF" w:rsidP="000279DF">
            <w:pPr>
              <w:widowControl w:val="0"/>
              <w:autoSpaceDE w:val="0"/>
              <w:autoSpaceDN w:val="0"/>
              <w:spacing w:before="39"/>
              <w:ind w:left="107" w:right="479"/>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Link ID that should be used in Logical Channel 2.</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Transmission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direction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can</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be</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inferred</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from</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link ID.</w:t>
            </w:r>
          </w:p>
        </w:tc>
      </w:tr>
      <w:tr w:rsidR="000279DF" w:rsidRPr="000279DF" w14:paraId="31509471" w14:textId="77777777" w:rsidTr="00E16E22">
        <w:trPr>
          <w:trHeight w:val="309"/>
          <w:jc w:val="center"/>
        </w:trPr>
        <w:tc>
          <w:tcPr>
            <w:tcW w:w="986" w:type="dxa"/>
            <w:shd w:val="clear" w:color="auto" w:fill="auto"/>
          </w:tcPr>
          <w:p w14:paraId="4CE10778"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11</w:t>
            </w:r>
          </w:p>
        </w:tc>
        <w:tc>
          <w:tcPr>
            <w:tcW w:w="852" w:type="dxa"/>
            <w:shd w:val="clear" w:color="auto" w:fill="auto"/>
          </w:tcPr>
          <w:p w14:paraId="6FE865E6"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419A2A8E"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ID</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2</w:t>
            </w:r>
          </w:p>
        </w:tc>
        <w:tc>
          <w:tcPr>
            <w:tcW w:w="4914" w:type="dxa"/>
            <w:shd w:val="clear" w:color="auto" w:fill="auto"/>
          </w:tcPr>
          <w:p w14:paraId="525F691E" w14:textId="77777777" w:rsidR="000279DF" w:rsidRPr="000279DF" w:rsidRDefault="000279DF" w:rsidP="000279DF">
            <w:pPr>
              <w:widowControl w:val="0"/>
              <w:autoSpaceDE w:val="0"/>
              <w:autoSpaceDN w:val="0"/>
              <w:spacing w:before="41"/>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Assigned</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ID.</w:t>
            </w:r>
          </w:p>
        </w:tc>
      </w:tr>
      <w:tr w:rsidR="000279DF" w:rsidRPr="000279DF" w14:paraId="01528AC5" w14:textId="77777777" w:rsidTr="00E16E22">
        <w:trPr>
          <w:trHeight w:val="539"/>
          <w:jc w:val="center"/>
        </w:trPr>
        <w:tc>
          <w:tcPr>
            <w:tcW w:w="986" w:type="dxa"/>
            <w:shd w:val="clear" w:color="auto" w:fill="auto"/>
          </w:tcPr>
          <w:p w14:paraId="7B5B8625"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852" w:type="dxa"/>
            <w:shd w:val="clear" w:color="auto" w:fill="auto"/>
          </w:tcPr>
          <w:p w14:paraId="01362425"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151545BC"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Uplink</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link CQI 2</w:t>
            </w:r>
          </w:p>
        </w:tc>
        <w:tc>
          <w:tcPr>
            <w:tcW w:w="4914" w:type="dxa"/>
            <w:shd w:val="clear" w:color="auto" w:fill="auto"/>
          </w:tcPr>
          <w:p w14:paraId="6C20E9CE" w14:textId="77777777" w:rsidR="000279DF" w:rsidRPr="000279DF" w:rsidRDefault="000279DF" w:rsidP="000279DF">
            <w:pPr>
              <w:widowControl w:val="0"/>
              <w:autoSpaceDE w:val="0"/>
              <w:autoSpaceDN w:val="0"/>
              <w:spacing w:before="38"/>
              <w:ind w:left="15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Received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Channel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Quality Indicator</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defined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w:t>
            </w:r>
          </w:p>
          <w:p w14:paraId="45B66521" w14:textId="77777777" w:rsidR="000279DF" w:rsidRPr="000279DF" w:rsidRDefault="000279DF" w:rsidP="000279DF">
            <w:pPr>
              <w:widowControl w:val="0"/>
              <w:autoSpaceDE w:val="0"/>
              <w:autoSpaceDN w:val="0"/>
              <w:spacing w:before="3"/>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§1.2.8,</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Annex 2.</w:t>
            </w:r>
          </w:p>
        </w:tc>
      </w:tr>
      <w:tr w:rsidR="000279DF" w:rsidRPr="000279DF" w14:paraId="47BE31F3" w14:textId="77777777" w:rsidTr="00E16E22">
        <w:trPr>
          <w:trHeight w:val="810"/>
          <w:jc w:val="center"/>
        </w:trPr>
        <w:tc>
          <w:tcPr>
            <w:tcW w:w="986" w:type="dxa"/>
            <w:shd w:val="clear" w:color="auto" w:fill="auto"/>
          </w:tcPr>
          <w:p w14:paraId="56A24AA2" w14:textId="77777777" w:rsidR="000279DF" w:rsidRPr="000279DF" w:rsidRDefault="000279DF" w:rsidP="000279DF">
            <w:pPr>
              <w:widowControl w:val="0"/>
              <w:autoSpaceDE w:val="0"/>
              <w:autoSpaceDN w:val="0"/>
              <w:spacing w:before="43"/>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lastRenderedPageBreak/>
              <w:t>13</w:t>
            </w:r>
          </w:p>
        </w:tc>
        <w:tc>
          <w:tcPr>
            <w:tcW w:w="852" w:type="dxa"/>
            <w:shd w:val="clear" w:color="auto" w:fill="auto"/>
          </w:tcPr>
          <w:p w14:paraId="2B1602FE" w14:textId="77777777" w:rsidR="000279DF" w:rsidRPr="000279DF" w:rsidRDefault="000279DF" w:rsidP="000279DF">
            <w:pPr>
              <w:widowControl w:val="0"/>
              <w:autoSpaceDE w:val="0"/>
              <w:autoSpaceDN w:val="0"/>
              <w:spacing w:before="43"/>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700" w:type="dxa"/>
            <w:shd w:val="clear" w:color="auto" w:fill="auto"/>
          </w:tcPr>
          <w:p w14:paraId="067D9CEC" w14:textId="77777777" w:rsidR="000279DF" w:rsidRPr="000279DF" w:rsidRDefault="000279DF" w:rsidP="000279DF">
            <w:pPr>
              <w:widowControl w:val="0"/>
              <w:autoSpaceDE w:val="0"/>
              <w:autoSpaceDN w:val="0"/>
              <w:spacing w:before="43"/>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3</w:t>
            </w:r>
          </w:p>
        </w:tc>
        <w:tc>
          <w:tcPr>
            <w:tcW w:w="4914" w:type="dxa"/>
            <w:shd w:val="clear" w:color="auto" w:fill="auto"/>
          </w:tcPr>
          <w:p w14:paraId="1BF9CAA0" w14:textId="77777777" w:rsidR="000279DF" w:rsidRPr="000279DF" w:rsidRDefault="000279DF" w:rsidP="000279DF">
            <w:pPr>
              <w:widowControl w:val="0"/>
              <w:autoSpaceDE w:val="0"/>
              <w:autoSpaceDN w:val="0"/>
              <w:spacing w:before="41"/>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Unique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Identifier</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described in</w:t>
            </w:r>
          </w:p>
          <w:p w14:paraId="58DF1B23" w14:textId="77777777" w:rsidR="000279DF" w:rsidRPr="000279DF" w:rsidRDefault="000279DF" w:rsidP="000279DF">
            <w:pPr>
              <w:widowControl w:val="0"/>
              <w:autoSpaceDE w:val="0"/>
              <w:autoSpaceDN w:val="0"/>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2.4,</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p w14:paraId="022104B4" w14:textId="77777777" w:rsidR="000279DF" w:rsidRPr="000279DF" w:rsidRDefault="000279DF" w:rsidP="000279DF">
            <w:pPr>
              <w:widowControl w:val="0"/>
              <w:autoSpaceDE w:val="0"/>
              <w:autoSpaceDN w:val="0"/>
              <w:spacing w:before="41"/>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for</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broadcast.</w:t>
            </w:r>
          </w:p>
        </w:tc>
      </w:tr>
      <w:tr w:rsidR="000279DF" w:rsidRPr="000279DF" w14:paraId="0CFF2F73" w14:textId="77777777" w:rsidTr="00E16E22">
        <w:trPr>
          <w:trHeight w:val="539"/>
          <w:jc w:val="center"/>
        </w:trPr>
        <w:tc>
          <w:tcPr>
            <w:tcW w:w="986" w:type="dxa"/>
            <w:shd w:val="clear" w:color="auto" w:fill="auto"/>
          </w:tcPr>
          <w:p w14:paraId="668F18D6"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w:t>
            </w:r>
          </w:p>
        </w:tc>
        <w:tc>
          <w:tcPr>
            <w:tcW w:w="852" w:type="dxa"/>
            <w:shd w:val="clear" w:color="auto" w:fill="auto"/>
          </w:tcPr>
          <w:p w14:paraId="1AB8A741"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38F53677"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Logical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Channel 3</w:t>
            </w:r>
          </w:p>
        </w:tc>
        <w:tc>
          <w:tcPr>
            <w:tcW w:w="4914" w:type="dxa"/>
            <w:shd w:val="clear" w:color="auto" w:fill="auto"/>
          </w:tcPr>
          <w:p w14:paraId="32374281" w14:textId="77777777" w:rsidR="000279DF" w:rsidRPr="000279DF" w:rsidRDefault="000279DF" w:rsidP="000279DF">
            <w:pPr>
              <w:widowControl w:val="0"/>
              <w:autoSpaceDE w:val="0"/>
              <w:autoSpaceDN w:val="0"/>
              <w:spacing w:before="38" w:line="242" w:lineRule="auto"/>
              <w:ind w:left="107" w:right="381"/>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Logical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Channel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assigned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for</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data</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transmission.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Only</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applies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to data</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slots.</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LC</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255</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indicates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no</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resource.</w:t>
            </w:r>
          </w:p>
        </w:tc>
      </w:tr>
      <w:tr w:rsidR="000279DF" w:rsidRPr="000279DF" w14:paraId="19C4593A" w14:textId="77777777" w:rsidTr="00E16E22">
        <w:trPr>
          <w:trHeight w:val="539"/>
          <w:jc w:val="center"/>
        </w:trPr>
        <w:tc>
          <w:tcPr>
            <w:tcW w:w="986" w:type="dxa"/>
            <w:shd w:val="clear" w:color="auto" w:fill="auto"/>
          </w:tcPr>
          <w:p w14:paraId="34CC076D"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15</w:t>
            </w:r>
          </w:p>
        </w:tc>
        <w:tc>
          <w:tcPr>
            <w:tcW w:w="852" w:type="dxa"/>
            <w:shd w:val="clear" w:color="auto" w:fill="auto"/>
          </w:tcPr>
          <w:p w14:paraId="1245A05D"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1425D95E"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Link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3</w:t>
            </w:r>
          </w:p>
        </w:tc>
        <w:tc>
          <w:tcPr>
            <w:tcW w:w="4914" w:type="dxa"/>
            <w:shd w:val="clear" w:color="auto" w:fill="auto"/>
          </w:tcPr>
          <w:p w14:paraId="0B10ACDD" w14:textId="77777777" w:rsidR="000279DF" w:rsidRPr="000279DF" w:rsidRDefault="000279DF" w:rsidP="000279DF">
            <w:pPr>
              <w:widowControl w:val="0"/>
              <w:autoSpaceDE w:val="0"/>
              <w:autoSpaceDN w:val="0"/>
              <w:spacing w:before="38" w:line="242" w:lineRule="auto"/>
              <w:ind w:left="107" w:right="479"/>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Link ID that should be used in Logical Channel 3.</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Transmission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direction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can</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be</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inferred</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from</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link ID.</w:t>
            </w:r>
          </w:p>
        </w:tc>
      </w:tr>
      <w:tr w:rsidR="000279DF" w:rsidRPr="000279DF" w14:paraId="03DB2339" w14:textId="77777777" w:rsidTr="00E16E22">
        <w:trPr>
          <w:trHeight w:val="312"/>
          <w:jc w:val="center"/>
        </w:trPr>
        <w:tc>
          <w:tcPr>
            <w:tcW w:w="986" w:type="dxa"/>
            <w:shd w:val="clear" w:color="auto" w:fill="auto"/>
          </w:tcPr>
          <w:p w14:paraId="1C9FCFBA" w14:textId="77777777" w:rsidR="000279DF" w:rsidRPr="000279DF" w:rsidRDefault="000279DF" w:rsidP="000279DF">
            <w:pPr>
              <w:widowControl w:val="0"/>
              <w:autoSpaceDE w:val="0"/>
              <w:autoSpaceDN w:val="0"/>
              <w:spacing w:before="44"/>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w:t>
            </w:r>
          </w:p>
        </w:tc>
        <w:tc>
          <w:tcPr>
            <w:tcW w:w="852" w:type="dxa"/>
            <w:shd w:val="clear" w:color="auto" w:fill="auto"/>
          </w:tcPr>
          <w:p w14:paraId="39F0DB40" w14:textId="77777777" w:rsidR="000279DF" w:rsidRPr="000279DF" w:rsidRDefault="000279DF" w:rsidP="000279DF">
            <w:pPr>
              <w:widowControl w:val="0"/>
              <w:autoSpaceDE w:val="0"/>
              <w:autoSpaceDN w:val="0"/>
              <w:spacing w:before="44"/>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6818076E" w14:textId="77777777" w:rsidR="000279DF" w:rsidRPr="000279DF" w:rsidRDefault="000279DF" w:rsidP="000279DF">
            <w:pPr>
              <w:widowControl w:val="0"/>
              <w:autoSpaceDE w:val="0"/>
              <w:autoSpaceDN w:val="0"/>
              <w:spacing w:before="44"/>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ID</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3</w:t>
            </w:r>
          </w:p>
        </w:tc>
        <w:tc>
          <w:tcPr>
            <w:tcW w:w="4914" w:type="dxa"/>
            <w:shd w:val="clear" w:color="auto" w:fill="auto"/>
          </w:tcPr>
          <w:p w14:paraId="7CE1F75A" w14:textId="77777777" w:rsidR="000279DF" w:rsidRPr="000279DF" w:rsidRDefault="000279DF" w:rsidP="000279DF">
            <w:pPr>
              <w:widowControl w:val="0"/>
              <w:autoSpaceDE w:val="0"/>
              <w:autoSpaceDN w:val="0"/>
              <w:spacing w:before="44"/>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Assigned</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ID.</w:t>
            </w:r>
          </w:p>
        </w:tc>
      </w:tr>
      <w:tr w:rsidR="000279DF" w:rsidRPr="000279DF" w14:paraId="122B75FC" w14:textId="77777777" w:rsidTr="00E16E22">
        <w:trPr>
          <w:trHeight w:val="539"/>
          <w:jc w:val="center"/>
        </w:trPr>
        <w:tc>
          <w:tcPr>
            <w:tcW w:w="986" w:type="dxa"/>
            <w:shd w:val="clear" w:color="auto" w:fill="auto"/>
          </w:tcPr>
          <w:p w14:paraId="08E2E80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17</w:t>
            </w:r>
          </w:p>
        </w:tc>
        <w:tc>
          <w:tcPr>
            <w:tcW w:w="852" w:type="dxa"/>
            <w:shd w:val="clear" w:color="auto" w:fill="auto"/>
          </w:tcPr>
          <w:p w14:paraId="03EAF483"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67B2F504"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Uplink</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link CQI 3</w:t>
            </w:r>
          </w:p>
        </w:tc>
        <w:tc>
          <w:tcPr>
            <w:tcW w:w="4914" w:type="dxa"/>
            <w:shd w:val="clear" w:color="auto" w:fill="auto"/>
          </w:tcPr>
          <w:p w14:paraId="576E99D5" w14:textId="77777777" w:rsidR="000279DF" w:rsidRPr="000279DF" w:rsidRDefault="000279DF" w:rsidP="000279DF">
            <w:pPr>
              <w:widowControl w:val="0"/>
              <w:autoSpaceDE w:val="0"/>
              <w:autoSpaceDN w:val="0"/>
              <w:spacing w:before="38"/>
              <w:ind w:left="15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Received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Channel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Quality Indicator</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defined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w:t>
            </w:r>
          </w:p>
          <w:p w14:paraId="49105220" w14:textId="77777777" w:rsidR="000279DF" w:rsidRPr="000279DF" w:rsidRDefault="000279DF" w:rsidP="000279DF">
            <w:pPr>
              <w:widowControl w:val="0"/>
              <w:autoSpaceDE w:val="0"/>
              <w:autoSpaceDN w:val="0"/>
              <w:spacing w:before="1"/>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§1.2.8,</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Annex 2.</w:t>
            </w:r>
          </w:p>
        </w:tc>
      </w:tr>
      <w:tr w:rsidR="000279DF" w:rsidRPr="000279DF" w14:paraId="0BB9E67C" w14:textId="77777777" w:rsidTr="00E16E22">
        <w:trPr>
          <w:trHeight w:val="808"/>
          <w:jc w:val="center"/>
        </w:trPr>
        <w:tc>
          <w:tcPr>
            <w:tcW w:w="986" w:type="dxa"/>
            <w:shd w:val="clear" w:color="auto" w:fill="auto"/>
          </w:tcPr>
          <w:p w14:paraId="285A0EA7"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18</w:t>
            </w:r>
          </w:p>
        </w:tc>
        <w:tc>
          <w:tcPr>
            <w:tcW w:w="852" w:type="dxa"/>
            <w:shd w:val="clear" w:color="auto" w:fill="auto"/>
          </w:tcPr>
          <w:p w14:paraId="21F0E8C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700" w:type="dxa"/>
            <w:shd w:val="clear" w:color="auto" w:fill="auto"/>
          </w:tcPr>
          <w:p w14:paraId="321FA291"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4</w:t>
            </w:r>
          </w:p>
        </w:tc>
        <w:tc>
          <w:tcPr>
            <w:tcW w:w="4914" w:type="dxa"/>
            <w:shd w:val="clear" w:color="auto" w:fill="auto"/>
          </w:tcPr>
          <w:p w14:paraId="02AC60F5" w14:textId="77777777" w:rsidR="000279DF" w:rsidRPr="000279DF" w:rsidRDefault="000279DF" w:rsidP="000279DF">
            <w:pPr>
              <w:widowControl w:val="0"/>
              <w:autoSpaceDE w:val="0"/>
              <w:autoSpaceDN w:val="0"/>
              <w:spacing w:before="38"/>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Unique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Identifier</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described in</w:t>
            </w:r>
          </w:p>
          <w:p w14:paraId="2A104709" w14:textId="77777777" w:rsidR="000279DF" w:rsidRPr="000279DF" w:rsidRDefault="000279DF" w:rsidP="000279DF">
            <w:pPr>
              <w:widowControl w:val="0"/>
              <w:autoSpaceDE w:val="0"/>
              <w:autoSpaceDN w:val="0"/>
              <w:spacing w:before="3"/>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2.4,</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p w14:paraId="4D81E84E" w14:textId="77777777" w:rsidR="000279DF" w:rsidRPr="000279DF" w:rsidRDefault="000279DF" w:rsidP="000279DF">
            <w:pPr>
              <w:widowControl w:val="0"/>
              <w:autoSpaceDE w:val="0"/>
              <w:autoSpaceDN w:val="0"/>
              <w:spacing w:before="39"/>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for</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broadcast.</w:t>
            </w:r>
          </w:p>
        </w:tc>
      </w:tr>
      <w:tr w:rsidR="000279DF" w:rsidRPr="000279DF" w14:paraId="1A936850" w14:textId="77777777" w:rsidTr="00E16E22">
        <w:trPr>
          <w:trHeight w:val="542"/>
          <w:jc w:val="center"/>
        </w:trPr>
        <w:tc>
          <w:tcPr>
            <w:tcW w:w="986" w:type="dxa"/>
            <w:shd w:val="clear" w:color="auto" w:fill="auto"/>
          </w:tcPr>
          <w:p w14:paraId="75CBD6F8" w14:textId="77777777" w:rsidR="000279DF" w:rsidRPr="000279DF" w:rsidRDefault="000279DF" w:rsidP="000279DF">
            <w:pPr>
              <w:widowControl w:val="0"/>
              <w:autoSpaceDE w:val="0"/>
              <w:autoSpaceDN w:val="0"/>
              <w:spacing w:before="43"/>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19</w:t>
            </w:r>
          </w:p>
        </w:tc>
        <w:tc>
          <w:tcPr>
            <w:tcW w:w="852" w:type="dxa"/>
            <w:shd w:val="clear" w:color="auto" w:fill="auto"/>
          </w:tcPr>
          <w:p w14:paraId="2802E394" w14:textId="77777777" w:rsidR="000279DF" w:rsidRPr="000279DF" w:rsidRDefault="000279DF" w:rsidP="000279DF">
            <w:pPr>
              <w:widowControl w:val="0"/>
              <w:autoSpaceDE w:val="0"/>
              <w:autoSpaceDN w:val="0"/>
              <w:spacing w:before="43"/>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11E1656F" w14:textId="77777777" w:rsidR="000279DF" w:rsidRPr="000279DF" w:rsidRDefault="000279DF" w:rsidP="000279DF">
            <w:pPr>
              <w:widowControl w:val="0"/>
              <w:autoSpaceDE w:val="0"/>
              <w:autoSpaceDN w:val="0"/>
              <w:spacing w:before="43"/>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Logical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Channel 4</w:t>
            </w:r>
          </w:p>
        </w:tc>
        <w:tc>
          <w:tcPr>
            <w:tcW w:w="4914" w:type="dxa"/>
            <w:shd w:val="clear" w:color="auto" w:fill="auto"/>
          </w:tcPr>
          <w:p w14:paraId="0EFCFD70" w14:textId="77777777" w:rsidR="000279DF" w:rsidRPr="000279DF" w:rsidRDefault="000279DF" w:rsidP="000279DF">
            <w:pPr>
              <w:widowControl w:val="0"/>
              <w:autoSpaceDE w:val="0"/>
              <w:autoSpaceDN w:val="0"/>
              <w:spacing w:before="41"/>
              <w:ind w:left="107" w:right="36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Logical Channel assigned for data transmission. Only</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applies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to data</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slots.</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LC</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255 indicates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no</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resource.</w:t>
            </w:r>
          </w:p>
        </w:tc>
      </w:tr>
      <w:tr w:rsidR="000279DF" w:rsidRPr="000279DF" w14:paraId="036E6EF6" w14:textId="77777777" w:rsidTr="00E16E22">
        <w:trPr>
          <w:trHeight w:val="539"/>
          <w:jc w:val="center"/>
        </w:trPr>
        <w:tc>
          <w:tcPr>
            <w:tcW w:w="986" w:type="dxa"/>
            <w:shd w:val="clear" w:color="auto" w:fill="auto"/>
          </w:tcPr>
          <w:p w14:paraId="2415888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20</w:t>
            </w:r>
          </w:p>
        </w:tc>
        <w:tc>
          <w:tcPr>
            <w:tcW w:w="852" w:type="dxa"/>
            <w:shd w:val="clear" w:color="auto" w:fill="auto"/>
          </w:tcPr>
          <w:p w14:paraId="69225C4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663A2DEF"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Link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4</w:t>
            </w:r>
          </w:p>
        </w:tc>
        <w:tc>
          <w:tcPr>
            <w:tcW w:w="4914" w:type="dxa"/>
            <w:shd w:val="clear" w:color="auto" w:fill="auto"/>
          </w:tcPr>
          <w:p w14:paraId="6101217C" w14:textId="77777777" w:rsidR="000279DF" w:rsidRPr="000279DF" w:rsidRDefault="000279DF" w:rsidP="000279DF">
            <w:pPr>
              <w:widowControl w:val="0"/>
              <w:autoSpaceDE w:val="0"/>
              <w:autoSpaceDN w:val="0"/>
              <w:spacing w:before="38"/>
              <w:ind w:left="107" w:right="479"/>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Link ID that should be used in Logical Channel 4.</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Transmission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direction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can</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be</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inferred</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from</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link ID.</w:t>
            </w:r>
          </w:p>
        </w:tc>
      </w:tr>
      <w:tr w:rsidR="000279DF" w:rsidRPr="000279DF" w14:paraId="317B4152" w14:textId="77777777" w:rsidTr="00E16E22">
        <w:trPr>
          <w:trHeight w:val="309"/>
          <w:jc w:val="center"/>
        </w:trPr>
        <w:tc>
          <w:tcPr>
            <w:tcW w:w="986" w:type="dxa"/>
            <w:shd w:val="clear" w:color="auto" w:fill="auto"/>
          </w:tcPr>
          <w:p w14:paraId="3EA38FD6"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21</w:t>
            </w:r>
          </w:p>
        </w:tc>
        <w:tc>
          <w:tcPr>
            <w:tcW w:w="852" w:type="dxa"/>
            <w:shd w:val="clear" w:color="auto" w:fill="auto"/>
          </w:tcPr>
          <w:p w14:paraId="23D1CEA0"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42F08759"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ID</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4</w:t>
            </w:r>
          </w:p>
        </w:tc>
        <w:tc>
          <w:tcPr>
            <w:tcW w:w="4914" w:type="dxa"/>
            <w:shd w:val="clear" w:color="auto" w:fill="auto"/>
          </w:tcPr>
          <w:p w14:paraId="20853627" w14:textId="77777777" w:rsidR="000279DF" w:rsidRPr="000279DF" w:rsidRDefault="000279DF" w:rsidP="000279DF">
            <w:pPr>
              <w:widowControl w:val="0"/>
              <w:autoSpaceDE w:val="0"/>
              <w:autoSpaceDN w:val="0"/>
              <w:spacing w:before="41"/>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Assigned</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ID.</w:t>
            </w:r>
          </w:p>
        </w:tc>
      </w:tr>
      <w:tr w:rsidR="000279DF" w:rsidRPr="000279DF" w14:paraId="1F065A2B" w14:textId="77777777" w:rsidTr="00E16E22">
        <w:trPr>
          <w:trHeight w:val="539"/>
          <w:jc w:val="center"/>
        </w:trPr>
        <w:tc>
          <w:tcPr>
            <w:tcW w:w="986" w:type="dxa"/>
            <w:shd w:val="clear" w:color="auto" w:fill="auto"/>
          </w:tcPr>
          <w:p w14:paraId="6085C7B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22</w:t>
            </w:r>
          </w:p>
        </w:tc>
        <w:tc>
          <w:tcPr>
            <w:tcW w:w="852" w:type="dxa"/>
            <w:shd w:val="clear" w:color="auto" w:fill="auto"/>
          </w:tcPr>
          <w:p w14:paraId="074CC5E1"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274FF3E6" w14:textId="77777777" w:rsidR="000279DF" w:rsidRPr="000279DF" w:rsidRDefault="000279DF" w:rsidP="000279DF">
            <w:pPr>
              <w:widowControl w:val="0"/>
              <w:autoSpaceDE w:val="0"/>
              <w:autoSpaceDN w:val="0"/>
              <w:spacing w:before="41"/>
              <w:ind w:left="10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Uplink</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link CQI 4</w:t>
            </w:r>
          </w:p>
        </w:tc>
        <w:tc>
          <w:tcPr>
            <w:tcW w:w="4914" w:type="dxa"/>
            <w:shd w:val="clear" w:color="auto" w:fill="auto"/>
          </w:tcPr>
          <w:p w14:paraId="414C8A02" w14:textId="77777777" w:rsidR="000279DF" w:rsidRPr="000279DF" w:rsidRDefault="000279DF" w:rsidP="000279DF">
            <w:pPr>
              <w:widowControl w:val="0"/>
              <w:autoSpaceDE w:val="0"/>
              <w:autoSpaceDN w:val="0"/>
              <w:spacing w:before="38"/>
              <w:ind w:left="158"/>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Received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Channel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Quality Indicator</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defined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w:t>
            </w:r>
          </w:p>
          <w:p w14:paraId="30574532" w14:textId="77777777" w:rsidR="000279DF" w:rsidRPr="000279DF" w:rsidRDefault="000279DF" w:rsidP="000279DF">
            <w:pPr>
              <w:widowControl w:val="0"/>
              <w:autoSpaceDE w:val="0"/>
              <w:autoSpaceDN w:val="0"/>
              <w:spacing w:before="4"/>
              <w:ind w:left="107"/>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§1.2.8,</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Annex 2.</w:t>
            </w:r>
          </w:p>
        </w:tc>
      </w:tr>
    </w:tbl>
    <w:p w14:paraId="51BDF6A4" w14:textId="77777777" w:rsidR="000279DF" w:rsidRPr="000279DF" w:rsidRDefault="000279DF" w:rsidP="000279DF">
      <w:pPr>
        <w:spacing w:after="120" w:line="259" w:lineRule="auto"/>
        <w:ind w:leftChars="1400" w:left="3080" w:rightChars="1300" w:right="2860"/>
        <w:rPr>
          <w:rFonts w:ascii="Times New Roman" w:eastAsia="SimSun" w:hAnsi="Times New Roman" w:cs="Times New Roman"/>
          <w:color w:val="5B9BD5"/>
          <w:shd w:val="clear" w:color="auto" w:fill="FAFBFC"/>
        </w:rPr>
      </w:pPr>
      <w:r w:rsidRPr="000279DF">
        <w:rPr>
          <w:rFonts w:ascii="Times New Roman" w:eastAsia="SimSun" w:hAnsi="Times New Roman" w:cs="Times New Roman"/>
          <w:color w:val="5B9BD5"/>
          <w:shd w:val="clear" w:color="auto" w:fill="FAFBFC"/>
        </w:rPr>
        <w:t>Note: Satellite should consider the number of mask bits allowed for uplink ACK/NACK when selecting Link ID for downlink transmission.</w:t>
      </w:r>
    </w:p>
    <w:p w14:paraId="7FABD54E" w14:textId="77777777" w:rsidR="000279DF" w:rsidRPr="000279DF" w:rsidRDefault="000279DF" w:rsidP="000279DF">
      <w:pPr>
        <w:spacing w:after="120" w:line="259" w:lineRule="auto"/>
        <w:ind w:leftChars="1400" w:left="3080" w:rightChars="1300" w:right="2860"/>
        <w:rPr>
          <w:rFonts w:ascii="Batang" w:eastAsia="Batang" w:hAnsi="Batang" w:cs="Batang"/>
          <w:color w:val="FF0000"/>
          <w:shd w:val="clear" w:color="auto" w:fill="FAFBFC"/>
          <w:lang w:eastAsia="ko-KR"/>
        </w:rPr>
      </w:pPr>
    </w:p>
    <w:p w14:paraId="7E230878" w14:textId="77777777" w:rsidR="000279DF" w:rsidRPr="000279DF" w:rsidRDefault="000279DF" w:rsidP="000279DF">
      <w:pPr>
        <w:spacing w:after="120" w:line="259" w:lineRule="auto"/>
        <w:ind w:rightChars="1300" w:right="2860"/>
        <w:rPr>
          <w:rFonts w:ascii="Batang" w:eastAsia="Batang" w:hAnsi="Batang" w:cs="Batang"/>
          <w:color w:val="FF0000"/>
          <w:lang w:val="en-US" w:eastAsia="ko-KR"/>
        </w:rPr>
      </w:pPr>
    </w:p>
    <w:p w14:paraId="2108DC9B" w14:textId="77777777" w:rsidR="000279DF" w:rsidRPr="000279DF" w:rsidRDefault="000279DF" w:rsidP="000279DF">
      <w:pPr>
        <w:rPr>
          <w:rFonts w:eastAsia="SimSun"/>
          <w:lang w:eastAsia="ko-KR"/>
        </w:rPr>
      </w:pPr>
      <w:r w:rsidRPr="000279DF">
        <w:rPr>
          <w:rFonts w:ascii="Times New Roman" w:eastAsia="Batang" w:hAnsi="Times New Roman" w:cs="Times New Roman"/>
          <w:lang w:val="en-US" w:eastAsia="ko-KR"/>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38D8264D" w14:textId="77777777" w:rsidTr="00E16E22">
        <w:trPr>
          <w:cantSplit/>
          <w:trHeight w:val="446"/>
          <w:tblHeader/>
          <w:jc w:val="right"/>
        </w:trPr>
        <w:tc>
          <w:tcPr>
            <w:tcW w:w="1322" w:type="dxa"/>
            <w:noWrap/>
          </w:tcPr>
          <w:p w14:paraId="6C03E745" w14:textId="77777777" w:rsidR="000279DF" w:rsidRPr="000279DF" w:rsidRDefault="000279DF" w:rsidP="000279DF">
            <w:pPr>
              <w:rPr>
                <w:rFonts w:eastAsia="SimSun"/>
                <w:b/>
                <w:bCs/>
              </w:rPr>
            </w:pPr>
            <w:r w:rsidRPr="000279DF">
              <w:rPr>
                <w:rFonts w:eastAsia="SimSun"/>
                <w:b/>
                <w:bCs/>
              </w:rPr>
              <w:lastRenderedPageBreak/>
              <w:t>Comment Number:</w:t>
            </w:r>
          </w:p>
          <w:p w14:paraId="6CCC2E69" w14:textId="77777777" w:rsidR="000279DF" w:rsidRPr="000279DF" w:rsidRDefault="000279DF" w:rsidP="000279DF">
            <w:pPr>
              <w:rPr>
                <w:rFonts w:eastAsia="SimSun"/>
                <w:b/>
                <w:bCs/>
              </w:rPr>
            </w:pPr>
            <w:r w:rsidRPr="000279DF">
              <w:rPr>
                <w:rFonts w:eastAsia="SimSun"/>
                <w:b/>
                <w:bCs/>
              </w:rPr>
              <w:t>Name-#</w:t>
            </w:r>
          </w:p>
        </w:tc>
        <w:tc>
          <w:tcPr>
            <w:tcW w:w="1248" w:type="dxa"/>
          </w:tcPr>
          <w:p w14:paraId="701D6528"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5"/>
            </w:r>
          </w:p>
        </w:tc>
        <w:tc>
          <w:tcPr>
            <w:tcW w:w="1303" w:type="dxa"/>
            <w:noWrap/>
          </w:tcPr>
          <w:p w14:paraId="32BEA8D7"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57601CF1" w14:textId="77777777" w:rsidR="000279DF" w:rsidRPr="000279DF" w:rsidRDefault="000279DF" w:rsidP="000279DF">
            <w:pPr>
              <w:rPr>
                <w:rFonts w:eastAsia="SimSun"/>
                <w:b/>
                <w:bCs/>
              </w:rPr>
            </w:pPr>
            <w:r w:rsidRPr="000279DF">
              <w:rPr>
                <w:rFonts w:eastAsia="SimSun"/>
                <w:b/>
                <w:bCs/>
              </w:rPr>
              <w:t>Section, Table, Figure</w:t>
            </w:r>
          </w:p>
          <w:p w14:paraId="1D43256A" w14:textId="77777777" w:rsidR="000279DF" w:rsidRPr="000279DF" w:rsidRDefault="000279DF" w:rsidP="000279DF">
            <w:pPr>
              <w:rPr>
                <w:rFonts w:eastAsia="SimSun"/>
                <w:b/>
                <w:bCs/>
              </w:rPr>
            </w:pPr>
          </w:p>
        </w:tc>
        <w:tc>
          <w:tcPr>
            <w:tcW w:w="1548" w:type="dxa"/>
            <w:noWrap/>
          </w:tcPr>
          <w:p w14:paraId="33FF2182"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5DB55570"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109B8208" w14:textId="77777777" w:rsidR="000279DF" w:rsidRPr="000279DF" w:rsidRDefault="000279DF" w:rsidP="000279DF">
            <w:pPr>
              <w:rPr>
                <w:rFonts w:eastAsia="SimSun"/>
                <w:b/>
                <w:bCs/>
              </w:rPr>
            </w:pPr>
            <w:r w:rsidRPr="000279DF">
              <w:rPr>
                <w:rFonts w:eastAsia="SimSun"/>
                <w:b/>
                <w:bCs/>
              </w:rPr>
              <w:t xml:space="preserve">Proposed change to ITU-R M.2092-1, short editorial changes can be </w:t>
            </w:r>
            <w:proofErr w:type="gramStart"/>
            <w:r w:rsidRPr="000279DF">
              <w:rPr>
                <w:rFonts w:eastAsia="SimSun"/>
                <w:b/>
                <w:bCs/>
              </w:rPr>
              <w:t>include</w:t>
            </w:r>
            <w:proofErr w:type="gramEnd"/>
            <w:r w:rsidRPr="000279DF">
              <w:rPr>
                <w:rFonts w:eastAsia="SimSun"/>
                <w:b/>
                <w:bCs/>
              </w:rPr>
              <w:t xml:space="preserve"> here (large changes should be documented below)</w:t>
            </w:r>
          </w:p>
        </w:tc>
      </w:tr>
      <w:tr w:rsidR="000279DF" w:rsidRPr="000279DF" w14:paraId="44FD282E" w14:textId="77777777" w:rsidTr="00E16E22">
        <w:trPr>
          <w:cantSplit/>
          <w:trHeight w:val="1500"/>
          <w:jc w:val="right"/>
        </w:trPr>
        <w:tc>
          <w:tcPr>
            <w:tcW w:w="1322" w:type="dxa"/>
          </w:tcPr>
          <w:p w14:paraId="5742370E"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3</w:t>
            </w:r>
          </w:p>
        </w:tc>
        <w:tc>
          <w:tcPr>
            <w:tcW w:w="1248" w:type="dxa"/>
          </w:tcPr>
          <w:p w14:paraId="2247012F" w14:textId="77777777" w:rsidR="000279DF" w:rsidRPr="000279DF" w:rsidRDefault="000279DF" w:rsidP="000279DF">
            <w:pPr>
              <w:rPr>
                <w:rFonts w:eastAsia="SimSun"/>
                <w:i/>
              </w:rPr>
            </w:pPr>
            <w:r w:rsidRPr="000279DF">
              <w:rPr>
                <w:rFonts w:eastAsia="SimSun"/>
                <w:i/>
              </w:rPr>
              <w:t>NA</w:t>
            </w:r>
          </w:p>
        </w:tc>
        <w:tc>
          <w:tcPr>
            <w:tcW w:w="1303" w:type="dxa"/>
          </w:tcPr>
          <w:p w14:paraId="19052D89"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5 / Section 3.10.18</w:t>
            </w:r>
          </w:p>
        </w:tc>
        <w:tc>
          <w:tcPr>
            <w:tcW w:w="1436" w:type="dxa"/>
          </w:tcPr>
          <w:p w14:paraId="76B0A2DA" w14:textId="77777777" w:rsidR="000279DF" w:rsidRPr="000279DF" w:rsidRDefault="000279DF" w:rsidP="000279DF">
            <w:pPr>
              <w:rPr>
                <w:rFonts w:eastAsia="SimSun"/>
                <w:i/>
                <w:lang w:val="en-US" w:eastAsia="zh-CN"/>
              </w:rPr>
            </w:pPr>
            <w:r w:rsidRPr="000279DF">
              <w:rPr>
                <w:rFonts w:eastAsia="SimSun"/>
                <w:i/>
                <w:lang w:val="en-US" w:eastAsia="zh-CN"/>
              </w:rPr>
              <w:t>Table 86</w:t>
            </w:r>
          </w:p>
        </w:tc>
        <w:tc>
          <w:tcPr>
            <w:tcW w:w="1548" w:type="dxa"/>
          </w:tcPr>
          <w:p w14:paraId="71648D56" w14:textId="77777777" w:rsidR="000279DF" w:rsidRPr="000279DF" w:rsidRDefault="000279DF" w:rsidP="000279DF">
            <w:pPr>
              <w:rPr>
                <w:rFonts w:eastAsia="SimSun"/>
                <w:i/>
              </w:rPr>
            </w:pPr>
            <w:r w:rsidRPr="000279DF">
              <w:rPr>
                <w:rFonts w:eastAsia="SimSun"/>
                <w:i/>
              </w:rPr>
              <w:t>Clarification</w:t>
            </w:r>
          </w:p>
        </w:tc>
        <w:tc>
          <w:tcPr>
            <w:tcW w:w="3526" w:type="dxa"/>
          </w:tcPr>
          <w:p w14:paraId="398F1E18" w14:textId="77777777" w:rsidR="000279DF" w:rsidRPr="000279DF" w:rsidRDefault="000279DF" w:rsidP="000279DF">
            <w:pPr>
              <w:jc w:val="both"/>
              <w:rPr>
                <w:rFonts w:eastAsia="SimSun"/>
                <w:lang w:val="en-US" w:eastAsia="ko-KR"/>
              </w:rPr>
            </w:pPr>
            <w:r w:rsidRPr="000279DF">
              <w:rPr>
                <w:rFonts w:eastAsia="Batang" w:cs="Arial"/>
                <w:color w:val="000000"/>
                <w:shd w:val="clear" w:color="auto" w:fill="FFFFFF"/>
                <w:lang w:eastAsia="ko-KR"/>
              </w:rPr>
              <w:t>No</w:t>
            </w:r>
            <w:r w:rsidRPr="000279DF">
              <w:rPr>
                <w:rFonts w:eastAsia="SimSun" w:cs="Arial"/>
                <w:color w:val="000000"/>
                <w:shd w:val="clear" w:color="auto" w:fill="FFFFFF"/>
              </w:rPr>
              <w:t> Usage and Description for Uplink Short Message Types 24, 25, 26, 27, 28</w:t>
            </w:r>
          </w:p>
          <w:p w14:paraId="42825051" w14:textId="77777777" w:rsidR="000279DF" w:rsidRPr="000279DF" w:rsidRDefault="000279DF" w:rsidP="000279DF">
            <w:pPr>
              <w:jc w:val="both"/>
              <w:rPr>
                <w:rFonts w:eastAsia="SimSun"/>
                <w:lang w:val="en-US" w:eastAsia="ko-KR"/>
              </w:rPr>
            </w:pPr>
          </w:p>
        </w:tc>
        <w:tc>
          <w:tcPr>
            <w:tcW w:w="4425" w:type="dxa"/>
          </w:tcPr>
          <w:p w14:paraId="1C5005D9" w14:textId="77777777" w:rsidR="000279DF" w:rsidRPr="000279DF" w:rsidRDefault="000279DF" w:rsidP="000279DF">
            <w:pPr>
              <w:jc w:val="both"/>
              <w:rPr>
                <w:rFonts w:ascii="Times New Roman" w:eastAsia="Batang" w:hAnsi="Times New Roman" w:cs="Times New Roman"/>
                <w:lang w:val="en-US" w:eastAsia="ko-KR"/>
              </w:rPr>
            </w:pPr>
            <w:r w:rsidRPr="000279DF">
              <w:rPr>
                <w:rFonts w:ascii="Times New Roman" w:eastAsia="Batang" w:hAnsi="Times New Roman" w:cs="Times New Roman"/>
                <w:lang w:val="en-US" w:eastAsia="ko-KR"/>
              </w:rPr>
              <w:t>“Note: The pre-configured destination for each message is in accordance with the satellite network operation guidelines.”</w:t>
            </w:r>
          </w:p>
        </w:tc>
      </w:tr>
    </w:tbl>
    <w:p w14:paraId="3EFB3817" w14:textId="77777777" w:rsidR="000279DF" w:rsidRPr="000279DF" w:rsidRDefault="000279DF" w:rsidP="000279DF">
      <w:pPr>
        <w:rPr>
          <w:rFonts w:eastAsia="SimSun"/>
          <w:lang w:val="en-US" w:eastAsia="zh-CN"/>
        </w:rPr>
      </w:pPr>
    </w:p>
    <w:p w14:paraId="46A399DB" w14:textId="77777777" w:rsidR="000279DF" w:rsidRPr="000279DF" w:rsidRDefault="000279DF" w:rsidP="000279DF">
      <w:pPr>
        <w:rPr>
          <w:rFonts w:eastAsia="SimSun"/>
          <w:lang w:val="en-US" w:eastAsia="zh-CN"/>
        </w:rPr>
      </w:pPr>
    </w:p>
    <w:p w14:paraId="0D5235B0" w14:textId="77777777" w:rsidR="000279DF" w:rsidRPr="000279DF" w:rsidRDefault="000279DF" w:rsidP="000279DF">
      <w:pPr>
        <w:rPr>
          <w:rFonts w:eastAsia="SimSun"/>
          <w:lang w:val="en-US" w:eastAsia="ko-KR"/>
        </w:rPr>
      </w:pPr>
    </w:p>
    <w:p w14:paraId="25E24D39" w14:textId="77777777" w:rsidR="000279DF" w:rsidRPr="000279DF" w:rsidRDefault="000279DF" w:rsidP="000279DF">
      <w:pPr>
        <w:rPr>
          <w:rFonts w:eastAsia="SimSun"/>
          <w:lang w:val="en-US" w:eastAsia="ko-KR"/>
        </w:rPr>
      </w:pPr>
    </w:p>
    <w:p w14:paraId="75B94498" w14:textId="77777777" w:rsidR="000279DF" w:rsidRPr="000279DF" w:rsidRDefault="000279DF" w:rsidP="000279DF">
      <w:pPr>
        <w:rPr>
          <w:rFonts w:eastAsia="SimSun"/>
          <w:lang w:val="en-US" w:eastAsia="ko-KR"/>
        </w:rPr>
      </w:pPr>
    </w:p>
    <w:p w14:paraId="5F896098" w14:textId="77777777" w:rsidR="000279DF" w:rsidRPr="000279DF" w:rsidRDefault="000279DF" w:rsidP="000279DF">
      <w:pPr>
        <w:rPr>
          <w:rFonts w:eastAsia="SimSun"/>
          <w:b/>
          <w:lang w:val="en-US" w:eastAsia="zh-CN"/>
        </w:rPr>
        <w:sectPr w:rsidR="000279DF" w:rsidRPr="000279DF" w:rsidSect="00AA4473">
          <w:headerReference w:type="default" r:id="rId18"/>
          <w:footerReference w:type="default" r:id="rId19"/>
          <w:pgSz w:w="16838" w:h="11906" w:orient="landscape"/>
          <w:pgMar w:top="1134" w:right="1134" w:bottom="1134" w:left="1134" w:header="709" w:footer="709" w:gutter="0"/>
          <w:cols w:space="720"/>
          <w:docGrid w:linePitch="360"/>
        </w:sectPr>
      </w:pPr>
    </w:p>
    <w:p w14:paraId="344B9E48" w14:textId="77777777" w:rsidR="000279DF" w:rsidRPr="000279DF" w:rsidRDefault="000279DF" w:rsidP="000279DF">
      <w:pPr>
        <w:rPr>
          <w:ins w:id="2" w:author="小溪" w:date="2022-08-05T14:59:00Z"/>
          <w:rFonts w:eastAsia="SimSun"/>
          <w:b/>
          <w:lang w:val="en-US" w:eastAsia="zh-CN"/>
        </w:rPr>
      </w:pPr>
      <w:r w:rsidRPr="000279DF">
        <w:rPr>
          <w:rFonts w:eastAsia="SimSun" w:hint="eastAsia"/>
          <w:b/>
          <w:lang w:val="en-US" w:eastAsia="zh-CN"/>
        </w:rPr>
        <w:lastRenderedPageBreak/>
        <w:t>Comments:</w:t>
      </w:r>
    </w:p>
    <w:p w14:paraId="5403FBAF" w14:textId="77777777" w:rsidR="000279DF" w:rsidRPr="000279DF" w:rsidRDefault="000279DF" w:rsidP="000279DF">
      <w:pPr>
        <w:keepNext/>
        <w:spacing w:before="240" w:after="240"/>
        <w:outlineLvl w:val="0"/>
        <w:rPr>
          <w:rFonts w:ascii="Calibri" w:eastAsia="SimSun" w:hAnsi="Calibri"/>
          <w:b/>
          <w:caps/>
          <w:color w:val="0070C0"/>
          <w:kern w:val="28"/>
          <w:sz w:val="30"/>
          <w:szCs w:val="30"/>
          <w:lang w:eastAsia="de-DE"/>
        </w:rPr>
      </w:pPr>
      <w:r w:rsidRPr="000279DF">
        <w:rPr>
          <w:rFonts w:ascii="Calibri" w:eastAsia="SimSun" w:hAnsi="Calibri"/>
          <w:b/>
          <w:caps/>
          <w:color w:val="0070C0"/>
          <w:kern w:val="28"/>
          <w:sz w:val="30"/>
          <w:szCs w:val="30"/>
          <w:lang w:eastAsia="de-DE"/>
        </w:rPr>
        <w:t>KOREA NSO-3</w:t>
      </w:r>
    </w:p>
    <w:p w14:paraId="37DB4603" w14:textId="77777777" w:rsidR="000279DF" w:rsidRPr="000279DF" w:rsidRDefault="000279DF" w:rsidP="000279DF">
      <w:pPr>
        <w:rPr>
          <w:rFonts w:eastAsia="SimSun"/>
          <w:lang w:eastAsia="de-DE"/>
        </w:rPr>
      </w:pPr>
    </w:p>
    <w:p w14:paraId="7219A7F8" w14:textId="77777777" w:rsidR="000279DF" w:rsidRPr="000279DF" w:rsidRDefault="000279DF" w:rsidP="000279DF">
      <w:pPr>
        <w:rPr>
          <w:rFonts w:ascii="Times New Roman" w:eastAsia="SimSun" w:hAnsi="Times New Roman" w:cs="Times New Roman"/>
          <w:lang w:eastAsia="de-DE"/>
        </w:rPr>
      </w:pPr>
      <w:r w:rsidRPr="000279DF">
        <w:rPr>
          <w:rFonts w:ascii="Times New Roman" w:eastAsia="Batang" w:hAnsi="Times New Roman" w:cs="Times New Roman"/>
          <w:lang w:eastAsia="ko-KR"/>
        </w:rPr>
        <w:t xml:space="preserve">An additional explanation of the pre-configured destination ID is required to specify the relevant content in the note in Table 86 Uplink Short Message. </w:t>
      </w:r>
    </w:p>
    <w:p w14:paraId="5D4DCEDA" w14:textId="77777777" w:rsidR="000279DF" w:rsidRPr="000279DF" w:rsidRDefault="000279DF" w:rsidP="000279DF">
      <w:pPr>
        <w:rPr>
          <w:rFonts w:eastAsia="SimSun"/>
          <w:lang w:eastAsia="de-DE"/>
        </w:rPr>
      </w:pPr>
    </w:p>
    <w:p w14:paraId="0D05617B" w14:textId="77777777" w:rsidR="000279DF" w:rsidRPr="000279DF" w:rsidRDefault="000279DF" w:rsidP="000279DF">
      <w:pPr>
        <w:keepNext/>
        <w:tabs>
          <w:tab w:val="left" w:pos="567"/>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 xml:space="preserve">3.10.18 Uplink short data </w:t>
      </w:r>
      <w:proofErr w:type="gramStart"/>
      <w:r w:rsidRPr="000279DF">
        <w:rPr>
          <w:rFonts w:ascii="Times New Roman" w:hAnsi="Times New Roman" w:cs="Times New Roman"/>
          <w:b/>
          <w:caps/>
          <w:color w:val="0070C0"/>
          <w:kern w:val="28"/>
          <w:sz w:val="24"/>
          <w:szCs w:val="20"/>
        </w:rPr>
        <w:t>message(</w:t>
      </w:r>
      <w:proofErr w:type="gramEnd"/>
      <w:r w:rsidRPr="000279DF">
        <w:rPr>
          <w:rFonts w:ascii="Times New Roman" w:hAnsi="Times New Roman" w:cs="Times New Roman"/>
          <w:b/>
          <w:caps/>
          <w:color w:val="0070C0"/>
          <w:kern w:val="28"/>
          <w:sz w:val="24"/>
          <w:szCs w:val="20"/>
        </w:rPr>
        <w:t>without acknowledgement and destination identification)</w:t>
      </w:r>
    </w:p>
    <w:p w14:paraId="22796ED2" w14:textId="77777777" w:rsidR="000279DF" w:rsidRPr="000279DF" w:rsidRDefault="000279DF" w:rsidP="000279DF">
      <w:pPr>
        <w:rPr>
          <w:rFonts w:ascii="Times New Roman" w:eastAsia="SimSun" w:hAnsi="Times New Roman" w:cs="Times New Roman"/>
        </w:rPr>
      </w:pPr>
    </w:p>
    <w:p w14:paraId="279D3E8A"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TABLE 86</w:t>
      </w:r>
    </w:p>
    <w:p w14:paraId="5674FC36"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Uplink short data message</w:t>
      </w:r>
      <w:r w:rsidRPr="000279DF">
        <w:rPr>
          <w:rFonts w:ascii="Times New Roman" w:eastAsia="SimSun" w:hAnsi="Times New Roman" w:cs="Times New Roman"/>
          <w:b/>
          <w:bCs/>
        </w:rPr>
        <w:t xml:space="preserve"> (without acknowledgement and destination identification)</w:t>
      </w:r>
    </w:p>
    <w:p w14:paraId="60FC99C7" w14:textId="77777777" w:rsidR="000279DF" w:rsidRPr="000279DF" w:rsidRDefault="000279DF" w:rsidP="000279DF">
      <w:pPr>
        <w:rPr>
          <w:rFonts w:ascii="Times New Roman" w:eastAsia="SimSu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955"/>
        <w:gridCol w:w="1700"/>
        <w:gridCol w:w="4811"/>
      </w:tblGrid>
      <w:tr w:rsidR="000279DF" w:rsidRPr="000279DF" w14:paraId="70D7130E" w14:textId="77777777" w:rsidTr="00E16E22">
        <w:trPr>
          <w:trHeight w:val="618"/>
          <w:jc w:val="center"/>
        </w:trPr>
        <w:tc>
          <w:tcPr>
            <w:tcW w:w="989" w:type="dxa"/>
            <w:shd w:val="clear" w:color="auto" w:fill="auto"/>
            <w:vAlign w:val="center"/>
          </w:tcPr>
          <w:p w14:paraId="55A4524A" w14:textId="77777777" w:rsidR="000279DF" w:rsidRPr="000279DF" w:rsidRDefault="000279DF" w:rsidP="000279DF">
            <w:pPr>
              <w:widowControl w:val="0"/>
              <w:autoSpaceDE w:val="0"/>
              <w:autoSpaceDN w:val="0"/>
              <w:jc w:val="center"/>
              <w:rPr>
                <w:rFonts w:ascii="Times New Roman" w:eastAsia="Times New Roman" w:hAnsi="Times New Roman" w:cs="Times New Roman"/>
                <w:b/>
                <w:spacing w:val="-3"/>
                <w:sz w:val="20"/>
                <w:lang w:val="en-US" w:eastAsia="en-US"/>
              </w:rPr>
            </w:pPr>
            <w:r w:rsidRPr="000279DF">
              <w:rPr>
                <w:rFonts w:ascii="Times New Roman" w:eastAsia="Times New Roman" w:hAnsi="Times New Roman" w:cs="Times New Roman"/>
                <w:b/>
                <w:sz w:val="20"/>
                <w:lang w:val="en-US" w:eastAsia="en-US"/>
              </w:rPr>
              <w:t>Field</w:t>
            </w:r>
          </w:p>
          <w:p w14:paraId="1BF5C969"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no</w:t>
            </w:r>
          </w:p>
        </w:tc>
        <w:tc>
          <w:tcPr>
            <w:tcW w:w="955" w:type="dxa"/>
            <w:shd w:val="clear" w:color="auto" w:fill="auto"/>
            <w:vAlign w:val="center"/>
          </w:tcPr>
          <w:p w14:paraId="3F3C8388" w14:textId="77777777" w:rsidR="000279DF" w:rsidRPr="000279DF" w:rsidRDefault="000279DF" w:rsidP="000279DF">
            <w:pPr>
              <w:widowControl w:val="0"/>
              <w:autoSpaceDE w:val="0"/>
              <w:autoSpaceDN w:val="0"/>
              <w:ind w:firstLine="127"/>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Size</w:t>
            </w:r>
            <w:r w:rsidRPr="000279DF">
              <w:rPr>
                <w:rFonts w:ascii="Times New Roman" w:eastAsia="Times New Roman" w:hAnsi="Times New Roman" w:cs="Times New Roman"/>
                <w:b/>
                <w:spacing w:val="1"/>
                <w:sz w:val="20"/>
                <w:lang w:val="en-US" w:eastAsia="en-US"/>
              </w:rPr>
              <w:t xml:space="preserve"> </w:t>
            </w:r>
            <w:r w:rsidRPr="000279DF">
              <w:rPr>
                <w:rFonts w:ascii="Times New Roman" w:eastAsia="Times New Roman" w:hAnsi="Times New Roman" w:cs="Times New Roman"/>
                <w:b/>
                <w:sz w:val="20"/>
                <w:lang w:val="en-US" w:eastAsia="en-US"/>
              </w:rPr>
              <w:t>(Bytes)</w:t>
            </w:r>
          </w:p>
        </w:tc>
        <w:tc>
          <w:tcPr>
            <w:tcW w:w="1700" w:type="dxa"/>
            <w:shd w:val="clear" w:color="auto" w:fill="auto"/>
            <w:vAlign w:val="center"/>
          </w:tcPr>
          <w:p w14:paraId="0F8ECFB3"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Function</w:t>
            </w:r>
          </w:p>
        </w:tc>
        <w:tc>
          <w:tcPr>
            <w:tcW w:w="4811" w:type="dxa"/>
            <w:shd w:val="clear" w:color="auto" w:fill="auto"/>
            <w:vAlign w:val="center"/>
          </w:tcPr>
          <w:p w14:paraId="74C2D0F4"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Content</w:t>
            </w:r>
          </w:p>
        </w:tc>
      </w:tr>
      <w:tr w:rsidR="000279DF" w:rsidRPr="000279DF" w14:paraId="7BE10DC2" w14:textId="77777777" w:rsidTr="00E16E22">
        <w:trPr>
          <w:trHeight w:val="311"/>
          <w:jc w:val="center"/>
        </w:trPr>
        <w:tc>
          <w:tcPr>
            <w:tcW w:w="989" w:type="dxa"/>
            <w:shd w:val="clear" w:color="auto" w:fill="auto"/>
          </w:tcPr>
          <w:p w14:paraId="0602E804"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955" w:type="dxa"/>
            <w:shd w:val="clear" w:color="auto" w:fill="auto"/>
          </w:tcPr>
          <w:p w14:paraId="388B9288"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700" w:type="dxa"/>
            <w:shd w:val="clear" w:color="auto" w:fill="auto"/>
          </w:tcPr>
          <w:p w14:paraId="5D814445"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Type</w:t>
            </w:r>
          </w:p>
        </w:tc>
        <w:tc>
          <w:tcPr>
            <w:tcW w:w="4811" w:type="dxa"/>
            <w:shd w:val="clear" w:color="auto" w:fill="auto"/>
          </w:tcPr>
          <w:p w14:paraId="4324F53D" w14:textId="77777777" w:rsidR="000279DF" w:rsidRPr="000279DF" w:rsidRDefault="000279DF" w:rsidP="000279DF">
            <w:pPr>
              <w:widowControl w:val="0"/>
              <w:autoSpaceDE w:val="0"/>
              <w:autoSpaceDN w:val="0"/>
              <w:spacing w:before="41"/>
              <w:ind w:left="11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Type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 24~28</w:t>
            </w:r>
          </w:p>
        </w:tc>
      </w:tr>
      <w:tr w:rsidR="000279DF" w:rsidRPr="000279DF" w14:paraId="53E9D4C6" w14:textId="77777777" w:rsidTr="00E16E22">
        <w:trPr>
          <w:trHeight w:val="539"/>
          <w:jc w:val="center"/>
        </w:trPr>
        <w:tc>
          <w:tcPr>
            <w:tcW w:w="989" w:type="dxa"/>
            <w:shd w:val="clear" w:color="auto" w:fill="auto"/>
          </w:tcPr>
          <w:p w14:paraId="03D9BB33"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2</w:t>
            </w:r>
          </w:p>
        </w:tc>
        <w:tc>
          <w:tcPr>
            <w:tcW w:w="955" w:type="dxa"/>
            <w:shd w:val="clear" w:color="auto" w:fill="auto"/>
          </w:tcPr>
          <w:p w14:paraId="52EF4069"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700" w:type="dxa"/>
            <w:shd w:val="clear" w:color="auto" w:fill="auto"/>
          </w:tcPr>
          <w:p w14:paraId="3F86CE6B"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Ship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 ID</w:t>
            </w:r>
          </w:p>
        </w:tc>
        <w:tc>
          <w:tcPr>
            <w:tcW w:w="4811" w:type="dxa"/>
            <w:shd w:val="clear" w:color="auto" w:fill="auto"/>
          </w:tcPr>
          <w:p w14:paraId="31A9A348" w14:textId="77777777" w:rsidR="000279DF" w:rsidRPr="000279DF" w:rsidRDefault="000279DF" w:rsidP="000279DF">
            <w:pPr>
              <w:widowControl w:val="0"/>
              <w:autoSpaceDE w:val="0"/>
              <w:autoSpaceDN w:val="0"/>
              <w:spacing w:before="38"/>
              <w:ind w:left="110" w:right="196"/>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Unique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Identifier</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source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described</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in §</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2.4, 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tc>
      </w:tr>
      <w:tr w:rsidR="000279DF" w:rsidRPr="000279DF" w14:paraId="68DC25B6" w14:textId="77777777" w:rsidTr="00E16E22">
        <w:trPr>
          <w:trHeight w:val="309"/>
          <w:jc w:val="center"/>
        </w:trPr>
        <w:tc>
          <w:tcPr>
            <w:tcW w:w="989" w:type="dxa"/>
            <w:shd w:val="clear" w:color="auto" w:fill="auto"/>
          </w:tcPr>
          <w:p w14:paraId="4C94A50B"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3</w:t>
            </w:r>
          </w:p>
        </w:tc>
        <w:tc>
          <w:tcPr>
            <w:tcW w:w="955" w:type="dxa"/>
            <w:shd w:val="clear" w:color="auto" w:fill="auto"/>
          </w:tcPr>
          <w:p w14:paraId="7D8C6D29"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5</w:t>
            </w:r>
          </w:p>
        </w:tc>
        <w:tc>
          <w:tcPr>
            <w:tcW w:w="1700" w:type="dxa"/>
            <w:shd w:val="clear" w:color="auto" w:fill="auto"/>
          </w:tcPr>
          <w:p w14:paraId="0F44B9C1"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Data</w:t>
            </w:r>
          </w:p>
        </w:tc>
        <w:tc>
          <w:tcPr>
            <w:tcW w:w="4811" w:type="dxa"/>
            <w:shd w:val="clear" w:color="auto" w:fill="auto"/>
          </w:tcPr>
          <w:p w14:paraId="5A96DE54" w14:textId="77777777" w:rsidR="000279DF" w:rsidRPr="000279DF" w:rsidRDefault="000279DF" w:rsidP="000279DF">
            <w:pPr>
              <w:widowControl w:val="0"/>
              <w:autoSpaceDE w:val="0"/>
              <w:autoSpaceDN w:val="0"/>
              <w:spacing w:before="41"/>
              <w:ind w:left="11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Binary</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data.</w:t>
            </w:r>
          </w:p>
        </w:tc>
      </w:tr>
    </w:tbl>
    <w:p w14:paraId="609FB838" w14:textId="77777777" w:rsidR="000279DF" w:rsidRPr="000279DF" w:rsidRDefault="000279DF" w:rsidP="000279DF">
      <w:pPr>
        <w:rPr>
          <w:rFonts w:ascii="Times New Roman" w:eastAsia="Malgun Gothic" w:hAnsi="Times New Roman" w:cs="Times New Roman"/>
          <w:color w:val="5B9BD5"/>
          <w:lang w:val="en-US" w:eastAsia="ko-KR"/>
        </w:rPr>
      </w:pPr>
      <w:r w:rsidRPr="000279DF">
        <w:rPr>
          <w:rFonts w:ascii="Times New Roman" w:eastAsia="Malgun Gothic" w:hAnsi="Times New Roman" w:cs="Times New Roman"/>
          <w:color w:val="5B9BD5"/>
          <w:lang w:val="en-US" w:eastAsia="ko-KR"/>
        </w:rPr>
        <w:t xml:space="preserve">                            Note: The pre-configured destination for each message is in accordance with the satellite network operation guidelines.</w:t>
      </w:r>
    </w:p>
    <w:p w14:paraId="6A6B14E8" w14:textId="77777777" w:rsidR="000279DF" w:rsidRPr="000279DF" w:rsidRDefault="000279DF" w:rsidP="000279DF">
      <w:pPr>
        <w:rPr>
          <w:rFonts w:ascii="Times New Roman" w:eastAsia="Malgun Gothic" w:hAnsi="Times New Roman" w:cs="Times New Roman"/>
          <w:color w:val="5B9BD5"/>
          <w:lang w:val="en-US" w:eastAsia="ko-KR"/>
        </w:rPr>
      </w:pPr>
    </w:p>
    <w:p w14:paraId="290DFCF2" w14:textId="77777777" w:rsidR="000279DF" w:rsidRPr="000279DF" w:rsidRDefault="000279DF" w:rsidP="000279DF">
      <w:pPr>
        <w:rPr>
          <w:rFonts w:ascii="Times New Roman" w:eastAsia="Malgun Gothic" w:hAnsi="Times New Roman" w:cs="Times New Roman"/>
          <w:color w:val="5B9BD5"/>
          <w:lang w:val="en-US" w:eastAsia="ko-KR"/>
        </w:rPr>
      </w:pPr>
    </w:p>
    <w:p w14:paraId="18ADA2A3" w14:textId="77777777" w:rsidR="000279DF" w:rsidRPr="000279DF" w:rsidRDefault="000279DF" w:rsidP="000279DF">
      <w:pPr>
        <w:rPr>
          <w:rFonts w:ascii="Times New Roman" w:eastAsia="Malgun Gothic" w:hAnsi="Times New Roman" w:cs="Times New Roman"/>
          <w:color w:val="5B9BD5"/>
          <w:lang w:val="en-US" w:eastAsia="ko-KR"/>
        </w:rPr>
      </w:pPr>
    </w:p>
    <w:p w14:paraId="58450F12" w14:textId="77777777" w:rsidR="000279DF" w:rsidRPr="000279DF" w:rsidRDefault="000279DF" w:rsidP="000279DF">
      <w:pPr>
        <w:rPr>
          <w:rFonts w:eastAsia="SimSun"/>
          <w:lang w:eastAsia="ko-KR"/>
        </w:rPr>
      </w:pPr>
      <w:r w:rsidRPr="000279DF">
        <w:rPr>
          <w:rFonts w:ascii="Times New Roman" w:eastAsia="Malgun Gothic" w:hAnsi="Times New Roman" w:cs="Times New Roman"/>
          <w:color w:val="5B9BD5"/>
          <w:lang w:val="en-US" w:eastAsia="ko-KR"/>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6332FF6E" w14:textId="77777777" w:rsidTr="00E16E22">
        <w:trPr>
          <w:cantSplit/>
          <w:trHeight w:val="446"/>
          <w:tblHeader/>
          <w:jc w:val="right"/>
        </w:trPr>
        <w:tc>
          <w:tcPr>
            <w:tcW w:w="1322" w:type="dxa"/>
            <w:noWrap/>
          </w:tcPr>
          <w:p w14:paraId="6C6006CB" w14:textId="77777777" w:rsidR="000279DF" w:rsidRPr="000279DF" w:rsidRDefault="000279DF" w:rsidP="000279DF">
            <w:pPr>
              <w:rPr>
                <w:rFonts w:eastAsia="SimSun"/>
                <w:b/>
                <w:bCs/>
              </w:rPr>
            </w:pPr>
            <w:r w:rsidRPr="000279DF">
              <w:rPr>
                <w:rFonts w:eastAsia="SimSun"/>
                <w:b/>
                <w:bCs/>
              </w:rPr>
              <w:lastRenderedPageBreak/>
              <w:t>Comment Number:</w:t>
            </w:r>
          </w:p>
          <w:p w14:paraId="3AF1911C" w14:textId="77777777" w:rsidR="000279DF" w:rsidRPr="000279DF" w:rsidRDefault="000279DF" w:rsidP="000279DF">
            <w:pPr>
              <w:rPr>
                <w:rFonts w:eastAsia="SimSun"/>
                <w:b/>
                <w:bCs/>
              </w:rPr>
            </w:pPr>
            <w:r w:rsidRPr="000279DF">
              <w:rPr>
                <w:rFonts w:eastAsia="SimSun"/>
                <w:b/>
                <w:bCs/>
              </w:rPr>
              <w:t>Name-#</w:t>
            </w:r>
          </w:p>
        </w:tc>
        <w:tc>
          <w:tcPr>
            <w:tcW w:w="1248" w:type="dxa"/>
          </w:tcPr>
          <w:p w14:paraId="6058A048"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6"/>
            </w:r>
          </w:p>
        </w:tc>
        <w:tc>
          <w:tcPr>
            <w:tcW w:w="1303" w:type="dxa"/>
            <w:noWrap/>
          </w:tcPr>
          <w:p w14:paraId="4309E470"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6D8D874F" w14:textId="77777777" w:rsidR="000279DF" w:rsidRPr="000279DF" w:rsidRDefault="000279DF" w:rsidP="000279DF">
            <w:pPr>
              <w:rPr>
                <w:rFonts w:eastAsia="SimSun"/>
                <w:b/>
                <w:bCs/>
              </w:rPr>
            </w:pPr>
            <w:r w:rsidRPr="000279DF">
              <w:rPr>
                <w:rFonts w:eastAsia="SimSun"/>
                <w:b/>
                <w:bCs/>
              </w:rPr>
              <w:t>Section, Table, Figure</w:t>
            </w:r>
          </w:p>
          <w:p w14:paraId="698CCDBE" w14:textId="77777777" w:rsidR="000279DF" w:rsidRPr="000279DF" w:rsidRDefault="000279DF" w:rsidP="000279DF">
            <w:pPr>
              <w:rPr>
                <w:rFonts w:eastAsia="SimSun"/>
                <w:b/>
                <w:bCs/>
              </w:rPr>
            </w:pPr>
          </w:p>
        </w:tc>
        <w:tc>
          <w:tcPr>
            <w:tcW w:w="1548" w:type="dxa"/>
            <w:noWrap/>
          </w:tcPr>
          <w:p w14:paraId="59BDEF87"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669AF165"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612BAA59" w14:textId="77777777" w:rsidR="000279DF" w:rsidRPr="000279DF" w:rsidRDefault="000279DF" w:rsidP="000279DF">
            <w:pPr>
              <w:rPr>
                <w:rFonts w:eastAsia="SimSun"/>
                <w:b/>
                <w:bCs/>
              </w:rPr>
            </w:pPr>
            <w:r w:rsidRPr="000279DF">
              <w:rPr>
                <w:rFonts w:eastAsia="SimSun"/>
                <w:b/>
                <w:bCs/>
              </w:rPr>
              <w:t xml:space="preserve">Proposed change to ITU-R M.2092-1, short editorial changes can be </w:t>
            </w:r>
            <w:proofErr w:type="gramStart"/>
            <w:r w:rsidRPr="000279DF">
              <w:rPr>
                <w:rFonts w:eastAsia="SimSun"/>
                <w:b/>
                <w:bCs/>
              </w:rPr>
              <w:t>include</w:t>
            </w:r>
            <w:proofErr w:type="gramEnd"/>
            <w:r w:rsidRPr="000279DF">
              <w:rPr>
                <w:rFonts w:eastAsia="SimSun"/>
                <w:b/>
                <w:bCs/>
              </w:rPr>
              <w:t xml:space="preserve"> here (large changes should be documented below)</w:t>
            </w:r>
          </w:p>
        </w:tc>
      </w:tr>
      <w:tr w:rsidR="000279DF" w:rsidRPr="000279DF" w14:paraId="1BB97F9B" w14:textId="77777777" w:rsidTr="00E16E22">
        <w:trPr>
          <w:cantSplit/>
          <w:trHeight w:val="1500"/>
          <w:jc w:val="right"/>
        </w:trPr>
        <w:tc>
          <w:tcPr>
            <w:tcW w:w="1322" w:type="dxa"/>
          </w:tcPr>
          <w:p w14:paraId="367E1CC4"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4</w:t>
            </w:r>
          </w:p>
        </w:tc>
        <w:tc>
          <w:tcPr>
            <w:tcW w:w="1248" w:type="dxa"/>
          </w:tcPr>
          <w:p w14:paraId="1F226412" w14:textId="77777777" w:rsidR="000279DF" w:rsidRPr="000279DF" w:rsidRDefault="000279DF" w:rsidP="000279DF">
            <w:pPr>
              <w:rPr>
                <w:rFonts w:eastAsia="SimSun"/>
                <w:i/>
              </w:rPr>
            </w:pPr>
            <w:r w:rsidRPr="000279DF">
              <w:rPr>
                <w:rFonts w:eastAsia="SimSun"/>
                <w:i/>
              </w:rPr>
              <w:t>NA</w:t>
            </w:r>
          </w:p>
        </w:tc>
        <w:tc>
          <w:tcPr>
            <w:tcW w:w="1303" w:type="dxa"/>
          </w:tcPr>
          <w:p w14:paraId="0565CA5A"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2 / Section 1.2.4.3</w:t>
            </w:r>
          </w:p>
        </w:tc>
        <w:tc>
          <w:tcPr>
            <w:tcW w:w="1436" w:type="dxa"/>
          </w:tcPr>
          <w:p w14:paraId="2D10A0EF" w14:textId="77777777" w:rsidR="000279DF" w:rsidRPr="000279DF" w:rsidRDefault="000279DF" w:rsidP="000279DF">
            <w:pPr>
              <w:rPr>
                <w:rFonts w:eastAsia="DengXian" w:cs="Arial"/>
                <w:i/>
                <w:lang w:val="en-US" w:eastAsia="zh-CN"/>
              </w:rPr>
            </w:pPr>
            <w:r w:rsidRPr="000279DF">
              <w:rPr>
                <w:rFonts w:eastAsia="Batang" w:cs="Arial"/>
                <w:i/>
                <w:lang w:val="en-US" w:eastAsia="ko-KR"/>
              </w:rPr>
              <w:t>Table 4</w:t>
            </w:r>
          </w:p>
        </w:tc>
        <w:tc>
          <w:tcPr>
            <w:tcW w:w="1548" w:type="dxa"/>
          </w:tcPr>
          <w:p w14:paraId="71FABA2D" w14:textId="77777777" w:rsidR="000279DF" w:rsidRPr="000279DF" w:rsidRDefault="000279DF" w:rsidP="000279DF">
            <w:pPr>
              <w:rPr>
                <w:rFonts w:eastAsia="SimSun"/>
                <w:i/>
              </w:rPr>
            </w:pPr>
            <w:r w:rsidRPr="000279DF">
              <w:rPr>
                <w:rFonts w:eastAsia="SimSun"/>
                <w:i/>
              </w:rPr>
              <w:t>Editorial</w:t>
            </w:r>
          </w:p>
        </w:tc>
        <w:tc>
          <w:tcPr>
            <w:tcW w:w="3526" w:type="dxa"/>
          </w:tcPr>
          <w:p w14:paraId="3AC549E2" w14:textId="77777777" w:rsidR="000279DF" w:rsidRPr="000279DF" w:rsidRDefault="000279DF" w:rsidP="000279DF">
            <w:pPr>
              <w:jc w:val="both"/>
              <w:rPr>
                <w:rFonts w:eastAsia="SimSun"/>
                <w:lang w:val="en-US" w:eastAsia="ko-KR"/>
              </w:rPr>
            </w:pPr>
            <w:r w:rsidRPr="000279DF">
              <w:rPr>
                <w:rFonts w:eastAsia="SimSun" w:cs="Arial"/>
                <w:color w:val="000000"/>
                <w:shd w:val="clear" w:color="auto" w:fill="FFFFFF"/>
              </w:rPr>
              <w:t>wrong k2 value of Link ID 4</w:t>
            </w:r>
          </w:p>
          <w:p w14:paraId="3DB02E8E" w14:textId="77777777" w:rsidR="000279DF" w:rsidRPr="000279DF" w:rsidRDefault="000279DF" w:rsidP="000279DF">
            <w:pPr>
              <w:jc w:val="both"/>
              <w:rPr>
                <w:rFonts w:eastAsia="SimSun"/>
                <w:lang w:val="en-US" w:eastAsia="ko-KR"/>
              </w:rPr>
            </w:pPr>
          </w:p>
        </w:tc>
        <w:tc>
          <w:tcPr>
            <w:tcW w:w="4425" w:type="dxa"/>
          </w:tcPr>
          <w:p w14:paraId="2AF6D40E" w14:textId="77777777" w:rsidR="000279DF" w:rsidRPr="000279DF" w:rsidRDefault="000279DF" w:rsidP="000279DF">
            <w:pPr>
              <w:jc w:val="both"/>
              <w:rPr>
                <w:rFonts w:eastAsia="SimSun" w:cs="Arial"/>
                <w:lang w:val="en-US" w:eastAsia="zh-CN"/>
              </w:rPr>
            </w:pPr>
            <w:r w:rsidRPr="000279DF">
              <w:rPr>
                <w:rFonts w:eastAsia="SimSun" w:cs="Arial"/>
                <w:lang w:val="en-US" w:eastAsia="zh-CN"/>
              </w:rPr>
              <w:t>“</w:t>
            </w:r>
            <w:r w:rsidRPr="000279DF">
              <w:rPr>
                <w:rFonts w:eastAsia="Batang" w:cs="Arial"/>
                <w:lang w:val="en-US" w:eastAsia="ko-KR"/>
              </w:rPr>
              <w:t>k1|k2 = 4|240</w:t>
            </w:r>
            <w:r w:rsidRPr="000279DF">
              <w:rPr>
                <w:rFonts w:eastAsia="SimSun" w:cs="Arial"/>
                <w:lang w:val="en-US" w:eastAsia="zh-CN"/>
              </w:rPr>
              <w:t xml:space="preserve">” </w:t>
            </w:r>
          </w:p>
          <w:p w14:paraId="5A31E816" w14:textId="77777777" w:rsidR="000279DF" w:rsidRPr="000279DF" w:rsidRDefault="000279DF" w:rsidP="000279DF">
            <w:pPr>
              <w:jc w:val="both"/>
              <w:rPr>
                <w:rFonts w:eastAsia="SimSun" w:cs="Arial"/>
                <w:lang w:val="en-US" w:eastAsia="zh-CN"/>
              </w:rPr>
            </w:pPr>
          </w:p>
          <w:p w14:paraId="47A18D60" w14:textId="77777777" w:rsidR="000279DF" w:rsidRPr="000279DF" w:rsidRDefault="000279DF" w:rsidP="000279DF">
            <w:pPr>
              <w:jc w:val="both"/>
              <w:rPr>
                <w:rFonts w:eastAsia="SimSun" w:cs="Arial"/>
                <w:lang w:val="en-US" w:eastAsia="zh-CN"/>
              </w:rPr>
            </w:pPr>
            <w:r w:rsidRPr="000279DF">
              <w:rPr>
                <w:rFonts w:eastAsia="SimSun" w:cs="Arial"/>
                <w:lang w:val="en-US" w:eastAsia="zh-CN"/>
              </w:rPr>
              <w:t>“</w:t>
            </w:r>
            <w:r w:rsidRPr="000279DF">
              <w:rPr>
                <w:rFonts w:eastAsia="Batang" w:cs="Arial"/>
                <w:lang w:val="en-US" w:eastAsia="ko-KR"/>
              </w:rPr>
              <w:t>k1|k2 = 4|238</w:t>
            </w:r>
            <w:r w:rsidRPr="000279DF">
              <w:rPr>
                <w:rFonts w:eastAsia="SimSun" w:cs="Arial"/>
                <w:lang w:val="en-US" w:eastAsia="zh-CN"/>
              </w:rPr>
              <w:t>”</w:t>
            </w:r>
          </w:p>
        </w:tc>
      </w:tr>
    </w:tbl>
    <w:p w14:paraId="36612E15" w14:textId="77777777" w:rsidR="000279DF" w:rsidRPr="000279DF" w:rsidRDefault="000279DF" w:rsidP="000279DF">
      <w:pPr>
        <w:rPr>
          <w:rFonts w:eastAsia="SimSun"/>
          <w:lang w:val="en-US" w:eastAsia="zh-CN"/>
        </w:rPr>
      </w:pPr>
    </w:p>
    <w:p w14:paraId="4931AE20" w14:textId="77777777" w:rsidR="000279DF" w:rsidRPr="000279DF" w:rsidRDefault="000279DF" w:rsidP="000279DF">
      <w:pPr>
        <w:rPr>
          <w:rFonts w:eastAsia="SimSun"/>
          <w:lang w:val="en-US" w:eastAsia="zh-CN"/>
        </w:rPr>
      </w:pPr>
    </w:p>
    <w:p w14:paraId="11F1DAF1" w14:textId="77777777" w:rsidR="000279DF" w:rsidRPr="000279DF" w:rsidRDefault="000279DF" w:rsidP="000279DF">
      <w:pPr>
        <w:rPr>
          <w:rFonts w:eastAsia="SimSun"/>
          <w:lang w:val="en-US"/>
        </w:rPr>
      </w:pPr>
    </w:p>
    <w:p w14:paraId="066916D0" w14:textId="77777777" w:rsidR="000279DF" w:rsidRPr="000279DF" w:rsidRDefault="000279DF" w:rsidP="000279DF">
      <w:pPr>
        <w:rPr>
          <w:rFonts w:eastAsia="SimSun"/>
          <w:lang w:val="en-US"/>
        </w:rPr>
      </w:pPr>
    </w:p>
    <w:p w14:paraId="089CD314" w14:textId="77777777" w:rsidR="000279DF" w:rsidRPr="000279DF" w:rsidRDefault="000279DF" w:rsidP="000279DF">
      <w:pPr>
        <w:rPr>
          <w:rFonts w:eastAsia="SimSun"/>
          <w:lang w:val="en-US"/>
        </w:rPr>
      </w:pPr>
    </w:p>
    <w:p w14:paraId="035A4B82" w14:textId="77777777" w:rsidR="000279DF" w:rsidRPr="000279DF" w:rsidRDefault="000279DF" w:rsidP="000279DF">
      <w:pPr>
        <w:rPr>
          <w:rFonts w:eastAsia="SimSun"/>
          <w:b/>
          <w:lang w:val="en-US" w:eastAsia="zh-CN"/>
        </w:rPr>
        <w:sectPr w:rsidR="000279DF" w:rsidRPr="000279DF" w:rsidSect="00AA4473">
          <w:headerReference w:type="default" r:id="rId20"/>
          <w:footerReference w:type="default" r:id="rId21"/>
          <w:pgSz w:w="16838" w:h="11906" w:orient="landscape"/>
          <w:pgMar w:top="1134" w:right="1134" w:bottom="1134" w:left="1134" w:header="709" w:footer="709" w:gutter="0"/>
          <w:cols w:space="720"/>
          <w:docGrid w:linePitch="360"/>
        </w:sectPr>
      </w:pPr>
    </w:p>
    <w:p w14:paraId="3A0F7845" w14:textId="77777777" w:rsidR="000279DF" w:rsidRPr="000279DF" w:rsidRDefault="000279DF" w:rsidP="000279DF">
      <w:pPr>
        <w:rPr>
          <w:ins w:id="3" w:author="小溪" w:date="2022-08-05T14:59:00Z"/>
          <w:rFonts w:eastAsia="SimSun"/>
          <w:b/>
          <w:lang w:val="en-US" w:eastAsia="zh-CN"/>
        </w:rPr>
      </w:pPr>
      <w:r w:rsidRPr="000279DF">
        <w:rPr>
          <w:rFonts w:eastAsia="SimSun" w:hint="eastAsia"/>
          <w:b/>
          <w:lang w:val="en-US" w:eastAsia="zh-CN"/>
        </w:rPr>
        <w:lastRenderedPageBreak/>
        <w:t>Comments:</w:t>
      </w:r>
    </w:p>
    <w:p w14:paraId="7E85B1D3" w14:textId="77777777" w:rsidR="000279DF" w:rsidRPr="000279DF" w:rsidRDefault="000279DF" w:rsidP="000279DF">
      <w:pPr>
        <w:keepNext/>
        <w:spacing w:before="240" w:after="240"/>
        <w:outlineLvl w:val="0"/>
        <w:rPr>
          <w:rFonts w:ascii="Calibri" w:eastAsia="SimSun" w:hAnsi="Calibri"/>
          <w:b/>
          <w:caps/>
          <w:color w:val="0070C0"/>
          <w:kern w:val="28"/>
          <w:sz w:val="30"/>
          <w:szCs w:val="30"/>
          <w:lang w:eastAsia="de-DE"/>
        </w:rPr>
      </w:pPr>
      <w:r w:rsidRPr="000279DF">
        <w:rPr>
          <w:rFonts w:ascii="Calibri" w:eastAsia="SimSun" w:hAnsi="Calibri"/>
          <w:b/>
          <w:caps/>
          <w:color w:val="0070C0"/>
          <w:kern w:val="28"/>
          <w:sz w:val="30"/>
          <w:szCs w:val="30"/>
          <w:lang w:eastAsia="de-DE"/>
        </w:rPr>
        <w:t>KOREA NSO-4</w:t>
      </w:r>
    </w:p>
    <w:p w14:paraId="6A03E5C9" w14:textId="77777777" w:rsidR="000279DF" w:rsidRPr="000279DF" w:rsidRDefault="000279DF" w:rsidP="000279DF">
      <w:pPr>
        <w:rPr>
          <w:rFonts w:eastAsia="SimSun"/>
          <w:lang w:eastAsia="de-DE"/>
        </w:rPr>
      </w:pPr>
    </w:p>
    <w:p w14:paraId="32932CDB" w14:textId="77777777" w:rsidR="000279DF" w:rsidRPr="000279DF" w:rsidRDefault="000279DF" w:rsidP="000279DF">
      <w:pPr>
        <w:rPr>
          <w:rFonts w:ascii="Times New Roman" w:eastAsia="SimSun" w:hAnsi="Times New Roman" w:cs="Times New Roman"/>
          <w:lang w:eastAsia="ko-KR"/>
        </w:rPr>
      </w:pPr>
      <w:r w:rsidRPr="000279DF">
        <w:rPr>
          <w:rFonts w:ascii="Times New Roman" w:eastAsia="Batang" w:hAnsi="Times New Roman" w:cs="Times New Roman" w:hint="eastAsia"/>
          <w:lang w:eastAsia="ko-KR"/>
        </w:rPr>
        <w:t>T</w:t>
      </w:r>
      <w:r w:rsidRPr="000279DF">
        <w:rPr>
          <w:rFonts w:ascii="Times New Roman" w:eastAsia="Batang" w:hAnsi="Times New Roman" w:cs="Times New Roman"/>
          <w:lang w:eastAsia="ko-KR"/>
        </w:rPr>
        <w:t xml:space="preserve">he SNR value is low when the k2 parameter value is 238 in Link ID 4 of Table 4 </w:t>
      </w:r>
      <w:proofErr w:type="spellStart"/>
      <w:r w:rsidRPr="000279DF">
        <w:rPr>
          <w:rFonts w:ascii="Times New Roman" w:eastAsia="Batang" w:hAnsi="Times New Roman" w:cs="Times New Roman"/>
          <w:lang w:eastAsia="ko-KR"/>
        </w:rPr>
        <w:t>Interleaver</w:t>
      </w:r>
      <w:proofErr w:type="spellEnd"/>
      <w:r w:rsidRPr="000279DF">
        <w:rPr>
          <w:rFonts w:ascii="Times New Roman" w:eastAsia="Batang" w:hAnsi="Times New Roman" w:cs="Times New Roman"/>
          <w:lang w:eastAsia="ko-KR"/>
        </w:rPr>
        <w:t xml:space="preserve"> and puncturing parameters for different information lengths/code rates.</w:t>
      </w:r>
    </w:p>
    <w:p w14:paraId="532CA96B" w14:textId="77777777" w:rsidR="000279DF" w:rsidRPr="000279DF" w:rsidRDefault="000279DF" w:rsidP="000279DF">
      <w:pPr>
        <w:rPr>
          <w:rFonts w:eastAsia="SimSun"/>
          <w:lang w:eastAsia="de-DE"/>
        </w:rPr>
      </w:pPr>
    </w:p>
    <w:p w14:paraId="736C623B" w14:textId="7B0412B6" w:rsidR="000279DF" w:rsidRPr="000279DF" w:rsidRDefault="000279DF" w:rsidP="000279DF">
      <w:pPr>
        <w:rPr>
          <w:rFonts w:eastAsia="SimSun"/>
          <w:lang w:eastAsia="de-DE"/>
        </w:rPr>
      </w:pPr>
      <w:r w:rsidRPr="000279DF">
        <w:rPr>
          <w:rFonts w:eastAsia="SimSun"/>
          <w:noProof/>
          <w:lang w:eastAsia="de-DE"/>
        </w:rPr>
        <w:drawing>
          <wp:inline distT="0" distB="0" distL="0" distR="0" wp14:anchorId="18452325" wp14:editId="799C44B0">
            <wp:extent cx="3916680" cy="3138805"/>
            <wp:effectExtent l="0" t="0" r="7620" b="4445"/>
            <wp:docPr id="1233408501" name="그림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l="2266" r="4596"/>
                    <a:stretch>
                      <a:fillRect/>
                    </a:stretch>
                  </pic:blipFill>
                  <pic:spPr bwMode="auto">
                    <a:xfrm>
                      <a:off x="0" y="0"/>
                      <a:ext cx="3916680" cy="3138805"/>
                    </a:xfrm>
                    <a:prstGeom prst="rect">
                      <a:avLst/>
                    </a:prstGeom>
                    <a:noFill/>
                    <a:ln>
                      <a:noFill/>
                    </a:ln>
                  </pic:spPr>
                </pic:pic>
              </a:graphicData>
            </a:graphic>
          </wp:inline>
        </w:drawing>
      </w:r>
    </w:p>
    <w:p w14:paraId="20017503" w14:textId="77777777" w:rsidR="000279DF" w:rsidRPr="000279DF" w:rsidRDefault="000279DF" w:rsidP="000279DF">
      <w:pPr>
        <w:rPr>
          <w:rFonts w:eastAsia="SimSun"/>
          <w:lang w:eastAsia="de-DE"/>
        </w:rPr>
      </w:pPr>
    </w:p>
    <w:p w14:paraId="72F2A610"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1.2.4.3</w:t>
      </w:r>
      <w:r w:rsidRPr="000279DF">
        <w:rPr>
          <w:rFonts w:ascii="Times New Roman" w:hAnsi="Times New Roman" w:cs="Times New Roman"/>
          <w:b/>
          <w:caps/>
          <w:color w:val="0070C0"/>
          <w:kern w:val="28"/>
          <w:sz w:val="24"/>
          <w:szCs w:val="20"/>
        </w:rPr>
        <w:tab/>
        <w:t>interleaver definition</w:t>
      </w:r>
    </w:p>
    <w:p w14:paraId="61D9B9EF"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The </w:t>
      </w:r>
      <w:proofErr w:type="spellStart"/>
      <w:r w:rsidRPr="000279DF">
        <w:rPr>
          <w:rFonts w:ascii="Times New Roman" w:eastAsia="SimSun" w:hAnsi="Times New Roman" w:cs="Times New Roman"/>
        </w:rPr>
        <w:t>interleaver</w:t>
      </w:r>
      <w:proofErr w:type="spellEnd"/>
      <w:r w:rsidRPr="000279DF">
        <w:rPr>
          <w:rFonts w:ascii="Times New Roman" w:eastAsia="SimSun" w:hAnsi="Times New Roman" w:cs="Times New Roman"/>
        </w:rPr>
        <w:t xml:space="preserve"> specification follows that prescribed in the Consultative Committee for Space Data systems, Recommendation for Space Data System Standards, “TM Synchronization and Channel Coding”. CCSDS 131.0-B-2. Blue Book. Issue 2. Washington, D.C.: August 2011. </w:t>
      </w:r>
    </w:p>
    <w:p w14:paraId="78BEE50E" w14:textId="77777777" w:rsidR="000279DF" w:rsidRPr="000279DF" w:rsidRDefault="000279DF" w:rsidP="000279DF">
      <w:pPr>
        <w:rPr>
          <w:rFonts w:ascii="Times New Roman" w:eastAsia="SimSun" w:hAnsi="Times New Roman" w:cs="Times New Roman"/>
        </w:rPr>
      </w:pPr>
    </w:p>
    <w:p w14:paraId="4E66451E"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First factorize k = k1 k2, where the parameters k1 and k2 depend on the choice of the respective code, where k is the information block length. Then select prime numbers and puncturing parameters values as given in Table 4.</w:t>
      </w:r>
    </w:p>
    <w:p w14:paraId="447673A1" w14:textId="77777777" w:rsidR="000279DF" w:rsidRPr="000279DF" w:rsidRDefault="000279DF" w:rsidP="000279DF">
      <w:pPr>
        <w:rPr>
          <w:rFonts w:ascii="Times New Roman" w:eastAsia="SimSun" w:hAnsi="Times New Roman" w:cs="Times New Roman"/>
        </w:rPr>
      </w:pPr>
    </w:p>
    <w:p w14:paraId="0F3EB844"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TABLE 4</w:t>
      </w:r>
    </w:p>
    <w:p w14:paraId="742FB4D5" w14:textId="77777777" w:rsidR="000279DF" w:rsidRPr="000279DF" w:rsidRDefault="000279DF" w:rsidP="000279DF">
      <w:pPr>
        <w:jc w:val="center"/>
        <w:rPr>
          <w:rFonts w:ascii="Times New Roman" w:eastAsia="SimSun" w:hAnsi="Times New Roman" w:cs="Times New Roman"/>
          <w:b/>
          <w:bCs/>
          <w:sz w:val="26"/>
          <w:szCs w:val="26"/>
        </w:rPr>
      </w:pPr>
      <w:proofErr w:type="spellStart"/>
      <w:r w:rsidRPr="000279DF">
        <w:rPr>
          <w:rFonts w:ascii="Times New Roman" w:eastAsia="SimSun" w:hAnsi="Times New Roman" w:cs="Times New Roman"/>
          <w:b/>
          <w:bCs/>
          <w:sz w:val="26"/>
          <w:szCs w:val="26"/>
        </w:rPr>
        <w:lastRenderedPageBreak/>
        <w:t>Interleaver</w:t>
      </w:r>
      <w:proofErr w:type="spellEnd"/>
      <w:r w:rsidRPr="000279DF">
        <w:rPr>
          <w:rFonts w:ascii="Times New Roman" w:eastAsia="SimSun" w:hAnsi="Times New Roman" w:cs="Times New Roman"/>
          <w:b/>
          <w:bCs/>
          <w:sz w:val="26"/>
          <w:szCs w:val="26"/>
        </w:rPr>
        <w:t xml:space="preserve"> and puncturing parameters for different information lengths / code rates</w:t>
      </w:r>
    </w:p>
    <w:p w14:paraId="65394F0E" w14:textId="77777777" w:rsidR="000279DF" w:rsidRPr="000279DF" w:rsidRDefault="000279DF" w:rsidP="000279DF">
      <w:pPr>
        <w:rPr>
          <w:rFonts w:ascii="Times New Roman" w:eastAsia="SimSun" w:hAnsi="Times New Roman" w:cs="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1135"/>
        <w:gridCol w:w="1277"/>
        <w:gridCol w:w="1082"/>
        <w:gridCol w:w="3310"/>
        <w:gridCol w:w="1347"/>
        <w:gridCol w:w="850"/>
      </w:tblGrid>
      <w:tr w:rsidR="000279DF" w:rsidRPr="000279DF" w14:paraId="78BFEEFB" w14:textId="77777777" w:rsidTr="00E16E22">
        <w:trPr>
          <w:trHeight w:val="700"/>
          <w:jc w:val="center"/>
        </w:trPr>
        <w:tc>
          <w:tcPr>
            <w:tcW w:w="992" w:type="dxa"/>
            <w:shd w:val="clear" w:color="auto" w:fill="auto"/>
            <w:vAlign w:val="center"/>
          </w:tcPr>
          <w:p w14:paraId="629AB9B4"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proofErr w:type="spellStart"/>
            <w:r w:rsidRPr="000279DF">
              <w:rPr>
                <w:rFonts w:ascii="Times New Roman" w:eastAsia="Times New Roman" w:hAnsi="Times New Roman" w:cs="Times New Roman"/>
                <w:b/>
                <w:sz w:val="20"/>
                <w:lang w:val="en-US" w:eastAsia="en-US"/>
              </w:rPr>
              <w:t>LinkID</w:t>
            </w:r>
            <w:proofErr w:type="spellEnd"/>
          </w:p>
        </w:tc>
        <w:tc>
          <w:tcPr>
            <w:tcW w:w="1135" w:type="dxa"/>
            <w:shd w:val="clear" w:color="auto" w:fill="auto"/>
            <w:vAlign w:val="center"/>
          </w:tcPr>
          <w:p w14:paraId="64D324A0"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Nominal</w:t>
            </w:r>
            <w:r w:rsidRPr="000279DF">
              <w:rPr>
                <w:rFonts w:ascii="Times New Roman" w:eastAsia="Times New Roman" w:hAnsi="Times New Roman" w:cs="Times New Roman"/>
                <w:b/>
                <w:spacing w:val="-47"/>
                <w:sz w:val="20"/>
                <w:lang w:val="en-US" w:eastAsia="en-US"/>
              </w:rPr>
              <w:t xml:space="preserve"> </w:t>
            </w:r>
            <w:r w:rsidRPr="000279DF">
              <w:rPr>
                <w:rFonts w:ascii="Times New Roman" w:eastAsia="Times New Roman" w:hAnsi="Times New Roman" w:cs="Times New Roman"/>
                <w:b/>
                <w:sz w:val="20"/>
                <w:lang w:val="en-US" w:eastAsia="en-US"/>
              </w:rPr>
              <w:t>code</w:t>
            </w:r>
            <w:r w:rsidRPr="000279DF">
              <w:rPr>
                <w:rFonts w:ascii="Times New Roman" w:eastAsia="Times New Roman" w:hAnsi="Times New Roman" w:cs="Times New Roman"/>
                <w:b/>
                <w:spacing w:val="-12"/>
                <w:sz w:val="20"/>
                <w:lang w:val="en-US" w:eastAsia="en-US"/>
              </w:rPr>
              <w:t xml:space="preserve"> </w:t>
            </w:r>
            <w:r w:rsidRPr="000279DF">
              <w:rPr>
                <w:rFonts w:ascii="Times New Roman" w:eastAsia="Times New Roman" w:hAnsi="Times New Roman" w:cs="Times New Roman"/>
                <w:b/>
                <w:sz w:val="20"/>
                <w:lang w:val="en-US" w:eastAsia="en-US"/>
              </w:rPr>
              <w:t>rate</w:t>
            </w:r>
          </w:p>
        </w:tc>
        <w:tc>
          <w:tcPr>
            <w:tcW w:w="1277" w:type="dxa"/>
            <w:shd w:val="clear" w:color="auto" w:fill="auto"/>
            <w:vAlign w:val="center"/>
          </w:tcPr>
          <w:p w14:paraId="13310018" w14:textId="77777777" w:rsidR="000279DF" w:rsidRPr="000279DF" w:rsidRDefault="000279DF" w:rsidP="000279DF">
            <w:pPr>
              <w:widowControl w:val="0"/>
              <w:autoSpaceDE w:val="0"/>
              <w:autoSpaceDN w:val="0"/>
              <w:jc w:val="center"/>
              <w:rPr>
                <w:rFonts w:ascii="Times New Roman" w:eastAsia="Times New Roman" w:hAnsi="Times New Roman" w:cs="Times New Roman"/>
                <w:b/>
                <w:spacing w:val="-47"/>
                <w:sz w:val="20"/>
                <w:lang w:val="en-US" w:eastAsia="en-US"/>
              </w:rPr>
            </w:pPr>
            <w:r w:rsidRPr="000279DF">
              <w:rPr>
                <w:rFonts w:ascii="Times New Roman" w:eastAsia="Times New Roman" w:hAnsi="Times New Roman" w:cs="Times New Roman"/>
                <w:b/>
                <w:sz w:val="20"/>
                <w:lang w:val="en-US" w:eastAsia="en-US"/>
              </w:rPr>
              <w:t>Information</w:t>
            </w:r>
            <w:r w:rsidRPr="000279DF">
              <w:rPr>
                <w:rFonts w:ascii="Times New Roman" w:eastAsia="Times New Roman" w:hAnsi="Times New Roman" w:cs="Times New Roman"/>
                <w:b/>
                <w:spacing w:val="-47"/>
                <w:sz w:val="20"/>
                <w:lang w:val="en-US" w:eastAsia="en-US"/>
              </w:rPr>
              <w:t xml:space="preserve"> </w:t>
            </w:r>
          </w:p>
          <w:p w14:paraId="59DD56C2"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length</w:t>
            </w:r>
          </w:p>
        </w:tc>
        <w:tc>
          <w:tcPr>
            <w:tcW w:w="1082" w:type="dxa"/>
            <w:shd w:val="clear" w:color="auto" w:fill="auto"/>
            <w:vAlign w:val="center"/>
          </w:tcPr>
          <w:p w14:paraId="1B56399B"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k1|k2</w:t>
            </w:r>
          </w:p>
        </w:tc>
        <w:tc>
          <w:tcPr>
            <w:tcW w:w="3310" w:type="dxa"/>
            <w:shd w:val="clear" w:color="auto" w:fill="auto"/>
            <w:vAlign w:val="center"/>
          </w:tcPr>
          <w:p w14:paraId="55EC9CB7"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p1|p2|p3|</w:t>
            </w:r>
            <w:r w:rsidRPr="000279DF">
              <w:rPr>
                <w:rFonts w:ascii="Times New Roman" w:eastAsia="Times New Roman" w:hAnsi="Times New Roman" w:cs="Times New Roman"/>
                <w:b/>
                <w:spacing w:val="-4"/>
                <w:sz w:val="20"/>
                <w:lang w:val="en-US" w:eastAsia="en-US"/>
              </w:rPr>
              <w:t xml:space="preserve"> </w:t>
            </w:r>
            <w:r w:rsidRPr="000279DF">
              <w:rPr>
                <w:rFonts w:ascii="Times New Roman" w:eastAsia="Times New Roman" w:hAnsi="Times New Roman" w:cs="Times New Roman"/>
                <w:b/>
                <w:sz w:val="20"/>
                <w:lang w:val="en-US" w:eastAsia="en-US"/>
              </w:rPr>
              <w:t>p4|</w:t>
            </w:r>
            <w:r w:rsidRPr="000279DF">
              <w:rPr>
                <w:rFonts w:ascii="Times New Roman" w:eastAsia="Times New Roman" w:hAnsi="Times New Roman" w:cs="Times New Roman"/>
                <w:b/>
                <w:spacing w:val="-3"/>
                <w:sz w:val="20"/>
                <w:lang w:val="en-US" w:eastAsia="en-US"/>
              </w:rPr>
              <w:t xml:space="preserve"> </w:t>
            </w:r>
            <w:r w:rsidRPr="000279DF">
              <w:rPr>
                <w:rFonts w:ascii="Times New Roman" w:eastAsia="Times New Roman" w:hAnsi="Times New Roman" w:cs="Times New Roman"/>
                <w:b/>
                <w:sz w:val="20"/>
                <w:lang w:val="en-US" w:eastAsia="en-US"/>
              </w:rPr>
              <w:t>p5|</w:t>
            </w:r>
            <w:r w:rsidRPr="000279DF">
              <w:rPr>
                <w:rFonts w:ascii="Times New Roman" w:eastAsia="Times New Roman" w:hAnsi="Times New Roman" w:cs="Times New Roman"/>
                <w:b/>
                <w:spacing w:val="-4"/>
                <w:sz w:val="20"/>
                <w:lang w:val="en-US" w:eastAsia="en-US"/>
              </w:rPr>
              <w:t xml:space="preserve"> </w:t>
            </w:r>
            <w:r w:rsidRPr="000279DF">
              <w:rPr>
                <w:rFonts w:ascii="Times New Roman" w:eastAsia="Times New Roman" w:hAnsi="Times New Roman" w:cs="Times New Roman"/>
                <w:b/>
                <w:sz w:val="20"/>
                <w:lang w:val="en-US" w:eastAsia="en-US"/>
              </w:rPr>
              <w:t>p6|</w:t>
            </w:r>
            <w:r w:rsidRPr="000279DF">
              <w:rPr>
                <w:rFonts w:ascii="Times New Roman" w:eastAsia="Times New Roman" w:hAnsi="Times New Roman" w:cs="Times New Roman"/>
                <w:b/>
                <w:spacing w:val="-3"/>
                <w:sz w:val="20"/>
                <w:lang w:val="en-US" w:eastAsia="en-US"/>
              </w:rPr>
              <w:t xml:space="preserve"> </w:t>
            </w:r>
            <w:r w:rsidRPr="000279DF">
              <w:rPr>
                <w:rFonts w:ascii="Times New Roman" w:eastAsia="Times New Roman" w:hAnsi="Times New Roman" w:cs="Times New Roman"/>
                <w:b/>
                <w:sz w:val="20"/>
                <w:lang w:val="en-US" w:eastAsia="en-US"/>
              </w:rPr>
              <w:t>p7|</w:t>
            </w:r>
            <w:r w:rsidRPr="000279DF">
              <w:rPr>
                <w:rFonts w:ascii="Times New Roman" w:eastAsia="Times New Roman" w:hAnsi="Times New Roman" w:cs="Times New Roman"/>
                <w:b/>
                <w:spacing w:val="-4"/>
                <w:sz w:val="20"/>
                <w:lang w:val="en-US" w:eastAsia="en-US"/>
              </w:rPr>
              <w:t xml:space="preserve"> </w:t>
            </w:r>
            <w:r w:rsidRPr="000279DF">
              <w:rPr>
                <w:rFonts w:ascii="Times New Roman" w:eastAsia="Times New Roman" w:hAnsi="Times New Roman" w:cs="Times New Roman"/>
                <w:b/>
                <w:sz w:val="20"/>
                <w:lang w:val="en-US" w:eastAsia="en-US"/>
              </w:rPr>
              <w:t>p8</w:t>
            </w:r>
          </w:p>
        </w:tc>
        <w:tc>
          <w:tcPr>
            <w:tcW w:w="1347" w:type="dxa"/>
            <w:shd w:val="clear" w:color="auto" w:fill="auto"/>
            <w:vAlign w:val="center"/>
          </w:tcPr>
          <w:p w14:paraId="7144F52A" w14:textId="77777777" w:rsidR="000279DF" w:rsidRPr="000279DF" w:rsidRDefault="000279DF" w:rsidP="000279DF">
            <w:pPr>
              <w:widowControl w:val="0"/>
              <w:autoSpaceDE w:val="0"/>
              <w:autoSpaceDN w:val="0"/>
              <w:spacing w:line="312" w:lineRule="exact"/>
              <w:jc w:val="center"/>
              <w:rPr>
                <w:rFonts w:ascii="Times New Roman" w:eastAsia="Times New Roman" w:hAnsi="Times New Roman" w:cs="Times New Roman"/>
                <w:b/>
                <w:spacing w:val="-1"/>
                <w:sz w:val="20"/>
                <w:lang w:val="en-US" w:eastAsia="en-US"/>
              </w:rPr>
            </w:pPr>
            <w:r w:rsidRPr="000279DF">
              <w:rPr>
                <w:rFonts w:ascii="Times New Roman" w:eastAsia="Times New Roman" w:hAnsi="Times New Roman" w:cs="Times New Roman"/>
                <w:b/>
                <w:spacing w:val="-1"/>
                <w:sz w:val="20"/>
                <w:lang w:val="en-US" w:eastAsia="en-US"/>
              </w:rPr>
              <w:t>Puncturing</w:t>
            </w:r>
          </w:p>
          <w:p w14:paraId="7D7E408B" w14:textId="77777777" w:rsidR="000279DF" w:rsidRPr="000279DF" w:rsidRDefault="000279DF" w:rsidP="000279DF">
            <w:pPr>
              <w:widowControl w:val="0"/>
              <w:autoSpaceDE w:val="0"/>
              <w:autoSpaceDN w:val="0"/>
              <w:spacing w:line="312" w:lineRule="exact"/>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pacing w:val="-47"/>
                <w:sz w:val="20"/>
                <w:lang w:val="en-US" w:eastAsia="en-US"/>
              </w:rPr>
              <w:t xml:space="preserve"> </w:t>
            </w:r>
            <w:r w:rsidRPr="000279DF">
              <w:rPr>
                <w:rFonts w:ascii="Times New Roman" w:eastAsia="Times New Roman" w:hAnsi="Times New Roman" w:cs="Times New Roman"/>
                <w:b/>
                <w:sz w:val="20"/>
                <w:lang w:val="en-US" w:eastAsia="en-US"/>
              </w:rPr>
              <w:t>ID</w:t>
            </w:r>
          </w:p>
        </w:tc>
        <w:tc>
          <w:tcPr>
            <w:tcW w:w="850" w:type="dxa"/>
            <w:shd w:val="clear" w:color="auto" w:fill="auto"/>
            <w:vAlign w:val="center"/>
          </w:tcPr>
          <w:p w14:paraId="6F7F1119" w14:textId="77777777" w:rsidR="000279DF" w:rsidRPr="000279DF" w:rsidRDefault="000279DF" w:rsidP="000279DF">
            <w:pPr>
              <w:widowControl w:val="0"/>
              <w:autoSpaceDE w:val="0"/>
              <w:autoSpaceDN w:val="0"/>
              <w:spacing w:line="312" w:lineRule="exact"/>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Tail</w:t>
            </w:r>
            <w:r w:rsidRPr="000279DF">
              <w:rPr>
                <w:rFonts w:ascii="Times New Roman" w:eastAsia="Times New Roman" w:hAnsi="Times New Roman" w:cs="Times New Roman"/>
                <w:b/>
                <w:w w:val="99"/>
                <w:sz w:val="20"/>
                <w:lang w:val="en-US" w:eastAsia="en-US"/>
              </w:rPr>
              <w:t xml:space="preserve"> </w:t>
            </w:r>
            <w:r w:rsidRPr="000279DF">
              <w:rPr>
                <w:rFonts w:ascii="Times New Roman" w:eastAsia="Times New Roman" w:hAnsi="Times New Roman" w:cs="Times New Roman"/>
                <w:b/>
                <w:sz w:val="20"/>
                <w:lang w:val="en-US" w:eastAsia="en-US"/>
              </w:rPr>
              <w:t>ID</w:t>
            </w:r>
          </w:p>
        </w:tc>
      </w:tr>
      <w:tr w:rsidR="000279DF" w:rsidRPr="000279DF" w14:paraId="4617F71D" w14:textId="77777777" w:rsidTr="00E16E22">
        <w:trPr>
          <w:trHeight w:val="309"/>
          <w:jc w:val="center"/>
        </w:trPr>
        <w:tc>
          <w:tcPr>
            <w:tcW w:w="992" w:type="dxa"/>
            <w:shd w:val="clear" w:color="auto" w:fill="auto"/>
          </w:tcPr>
          <w:p w14:paraId="763FF99C"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135" w:type="dxa"/>
            <w:shd w:val="clear" w:color="auto" w:fill="auto"/>
          </w:tcPr>
          <w:p w14:paraId="0F57BB34"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33B5722A"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952</w:t>
            </w:r>
          </w:p>
        </w:tc>
        <w:tc>
          <w:tcPr>
            <w:tcW w:w="1082" w:type="dxa"/>
            <w:shd w:val="clear" w:color="auto" w:fill="auto"/>
          </w:tcPr>
          <w:p w14:paraId="52E9788B"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color w:val="FF0000"/>
                <w:sz w:val="20"/>
                <w:lang w:val="en-US" w:eastAsia="en-US"/>
              </w:rPr>
            </w:pPr>
            <w:r w:rsidRPr="000279DF">
              <w:rPr>
                <w:rFonts w:ascii="Times New Roman" w:eastAsia="Times New Roman" w:hAnsi="Times New Roman" w:cs="Times New Roman"/>
                <w:sz w:val="20"/>
                <w:lang w:val="en-US" w:eastAsia="en-US"/>
              </w:rPr>
              <w:t>4|</w:t>
            </w:r>
            <w:r w:rsidRPr="000279DF">
              <w:rPr>
                <w:rFonts w:ascii="Times New Roman" w:eastAsia="Times New Roman" w:hAnsi="Times New Roman" w:cs="Times New Roman"/>
                <w:strike/>
                <w:color w:val="0070C0"/>
                <w:sz w:val="20"/>
                <w:lang w:val="en-US" w:eastAsia="en-US"/>
              </w:rPr>
              <w:t>240</w:t>
            </w:r>
            <w:r w:rsidRPr="000279DF">
              <w:rPr>
                <w:rFonts w:ascii="Times New Roman" w:eastAsia="Times New Roman" w:hAnsi="Times New Roman" w:cs="Times New Roman"/>
                <w:color w:val="0070C0"/>
                <w:sz w:val="20"/>
                <w:lang w:val="en-US" w:eastAsia="en-US"/>
              </w:rPr>
              <w:t>238</w:t>
            </w:r>
          </w:p>
        </w:tc>
        <w:tc>
          <w:tcPr>
            <w:tcW w:w="3310" w:type="dxa"/>
            <w:shd w:val="clear" w:color="auto" w:fill="auto"/>
          </w:tcPr>
          <w:p w14:paraId="61C24AAE"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113|31|59|163|29|181|101|11</w:t>
            </w:r>
          </w:p>
        </w:tc>
        <w:tc>
          <w:tcPr>
            <w:tcW w:w="1347" w:type="dxa"/>
            <w:shd w:val="clear" w:color="auto" w:fill="auto"/>
          </w:tcPr>
          <w:p w14:paraId="75B7DB69"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2969420F"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r>
      <w:tr w:rsidR="000279DF" w:rsidRPr="000279DF" w14:paraId="35C0B1DA" w14:textId="77777777" w:rsidTr="00E16E22">
        <w:trPr>
          <w:trHeight w:val="312"/>
          <w:jc w:val="center"/>
        </w:trPr>
        <w:tc>
          <w:tcPr>
            <w:tcW w:w="992" w:type="dxa"/>
            <w:shd w:val="clear" w:color="auto" w:fill="auto"/>
          </w:tcPr>
          <w:p w14:paraId="2070002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5</w:t>
            </w:r>
          </w:p>
        </w:tc>
        <w:tc>
          <w:tcPr>
            <w:tcW w:w="1135" w:type="dxa"/>
            <w:shd w:val="clear" w:color="auto" w:fill="auto"/>
          </w:tcPr>
          <w:p w14:paraId="03C3CD17"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099F9FC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288</w:t>
            </w:r>
          </w:p>
        </w:tc>
        <w:tc>
          <w:tcPr>
            <w:tcW w:w="1082" w:type="dxa"/>
            <w:shd w:val="clear" w:color="auto" w:fill="auto"/>
          </w:tcPr>
          <w:p w14:paraId="4BC2815E"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2|144</w:t>
            </w:r>
          </w:p>
        </w:tc>
        <w:tc>
          <w:tcPr>
            <w:tcW w:w="3310" w:type="dxa"/>
            <w:shd w:val="clear" w:color="auto" w:fill="auto"/>
          </w:tcPr>
          <w:p w14:paraId="7FE9E3B0"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47|17|233|127|239|139|</w:t>
            </w:r>
            <w:r w:rsidRPr="000279DF">
              <w:rPr>
                <w:rFonts w:ascii="Times New Roman" w:eastAsia="Times New Roman" w:hAnsi="Times New Roman" w:cs="Times New Roman"/>
                <w:szCs w:val="24"/>
                <w:lang w:val="en-US" w:eastAsia="en-US"/>
              </w:rPr>
              <w:t>199</w:t>
            </w:r>
            <w:r w:rsidRPr="000279DF">
              <w:rPr>
                <w:rFonts w:ascii="Times New Roman" w:eastAsia="Times New Roman" w:hAnsi="Times New Roman" w:cs="Times New Roman"/>
                <w:sz w:val="20"/>
                <w:lang w:val="en-US" w:eastAsia="en-US"/>
              </w:rPr>
              <w:t>|163</w:t>
            </w:r>
          </w:p>
        </w:tc>
        <w:tc>
          <w:tcPr>
            <w:tcW w:w="1347" w:type="dxa"/>
            <w:shd w:val="clear" w:color="auto" w:fill="auto"/>
          </w:tcPr>
          <w:p w14:paraId="4AD0D065"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47D79D77"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8b</w:t>
            </w:r>
          </w:p>
        </w:tc>
      </w:tr>
      <w:tr w:rsidR="000279DF" w:rsidRPr="000279DF" w14:paraId="1DB13687" w14:textId="77777777" w:rsidTr="00E16E22">
        <w:trPr>
          <w:trHeight w:val="312"/>
          <w:jc w:val="center"/>
        </w:trPr>
        <w:tc>
          <w:tcPr>
            <w:tcW w:w="992" w:type="dxa"/>
            <w:shd w:val="clear" w:color="auto" w:fill="auto"/>
          </w:tcPr>
          <w:p w14:paraId="3C73C6F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1135" w:type="dxa"/>
            <w:shd w:val="clear" w:color="auto" w:fill="auto"/>
          </w:tcPr>
          <w:p w14:paraId="40A40815"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6FD6E31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672</w:t>
            </w:r>
          </w:p>
        </w:tc>
        <w:tc>
          <w:tcPr>
            <w:tcW w:w="1082" w:type="dxa"/>
            <w:shd w:val="clear" w:color="auto" w:fill="auto"/>
          </w:tcPr>
          <w:p w14:paraId="21D3FFC5"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2|336</w:t>
            </w:r>
          </w:p>
        </w:tc>
        <w:tc>
          <w:tcPr>
            <w:tcW w:w="3310" w:type="dxa"/>
            <w:shd w:val="clear" w:color="auto" w:fill="auto"/>
          </w:tcPr>
          <w:p w14:paraId="5D07E46F"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37|101|191|149|79|131|229|31</w:t>
            </w:r>
          </w:p>
        </w:tc>
        <w:tc>
          <w:tcPr>
            <w:tcW w:w="1347" w:type="dxa"/>
            <w:shd w:val="clear" w:color="auto" w:fill="auto"/>
          </w:tcPr>
          <w:p w14:paraId="12D35530"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5077C444"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8b</w:t>
            </w:r>
          </w:p>
        </w:tc>
      </w:tr>
      <w:tr w:rsidR="000279DF" w:rsidRPr="000279DF" w14:paraId="0BC7557A" w14:textId="77777777" w:rsidTr="00E16E22">
        <w:trPr>
          <w:trHeight w:val="312"/>
          <w:jc w:val="center"/>
        </w:trPr>
        <w:tc>
          <w:tcPr>
            <w:tcW w:w="992" w:type="dxa"/>
            <w:shd w:val="clear" w:color="auto" w:fill="auto"/>
          </w:tcPr>
          <w:p w14:paraId="32859A0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7</w:t>
            </w:r>
          </w:p>
        </w:tc>
        <w:tc>
          <w:tcPr>
            <w:tcW w:w="1135" w:type="dxa"/>
            <w:shd w:val="clear" w:color="auto" w:fill="auto"/>
          </w:tcPr>
          <w:p w14:paraId="4A7204B6"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132B869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1056</w:t>
            </w:r>
          </w:p>
        </w:tc>
        <w:tc>
          <w:tcPr>
            <w:tcW w:w="1082" w:type="dxa"/>
            <w:shd w:val="clear" w:color="auto" w:fill="auto"/>
          </w:tcPr>
          <w:p w14:paraId="07D846B3"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4|264</w:t>
            </w:r>
          </w:p>
        </w:tc>
        <w:tc>
          <w:tcPr>
            <w:tcW w:w="3310" w:type="dxa"/>
            <w:shd w:val="clear" w:color="auto" w:fill="auto"/>
          </w:tcPr>
          <w:p w14:paraId="0F1CF8B4"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23|31|167|223|59|113|47|211</w:t>
            </w:r>
          </w:p>
        </w:tc>
        <w:tc>
          <w:tcPr>
            <w:tcW w:w="1347" w:type="dxa"/>
            <w:shd w:val="clear" w:color="auto" w:fill="auto"/>
          </w:tcPr>
          <w:p w14:paraId="657DC34A"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24B9ED0A"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8b</w:t>
            </w:r>
          </w:p>
        </w:tc>
      </w:tr>
      <w:tr w:rsidR="000279DF" w:rsidRPr="000279DF" w14:paraId="55169CFB" w14:textId="77777777" w:rsidTr="00E16E22">
        <w:trPr>
          <w:trHeight w:val="312"/>
          <w:jc w:val="center"/>
        </w:trPr>
        <w:tc>
          <w:tcPr>
            <w:tcW w:w="992" w:type="dxa"/>
            <w:shd w:val="clear" w:color="auto" w:fill="auto"/>
          </w:tcPr>
          <w:p w14:paraId="7926EFAD"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8*</w:t>
            </w:r>
          </w:p>
        </w:tc>
        <w:tc>
          <w:tcPr>
            <w:tcW w:w="1135" w:type="dxa"/>
            <w:shd w:val="clear" w:color="auto" w:fill="auto"/>
          </w:tcPr>
          <w:p w14:paraId="65C5AF30"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1277" w:type="dxa"/>
            <w:shd w:val="clear" w:color="auto" w:fill="auto"/>
          </w:tcPr>
          <w:p w14:paraId="6BDEC1A4"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192</w:t>
            </w:r>
          </w:p>
        </w:tc>
        <w:tc>
          <w:tcPr>
            <w:tcW w:w="1082" w:type="dxa"/>
            <w:shd w:val="clear" w:color="auto" w:fill="auto"/>
          </w:tcPr>
          <w:p w14:paraId="5BB79E6C"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2|96</w:t>
            </w:r>
          </w:p>
        </w:tc>
        <w:tc>
          <w:tcPr>
            <w:tcW w:w="3310" w:type="dxa"/>
            <w:shd w:val="clear" w:color="auto" w:fill="auto"/>
          </w:tcPr>
          <w:p w14:paraId="2E457A2A"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3A6C6A6F"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850" w:type="dxa"/>
            <w:shd w:val="clear" w:color="auto" w:fill="auto"/>
          </w:tcPr>
          <w:p w14:paraId="6C3C019C"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6</w:t>
            </w:r>
          </w:p>
        </w:tc>
      </w:tr>
      <w:tr w:rsidR="000279DF" w:rsidRPr="000279DF" w14:paraId="7D1F1D0D" w14:textId="77777777" w:rsidTr="00E16E22">
        <w:trPr>
          <w:trHeight w:val="312"/>
          <w:jc w:val="center"/>
        </w:trPr>
        <w:tc>
          <w:tcPr>
            <w:tcW w:w="992" w:type="dxa"/>
            <w:shd w:val="clear" w:color="auto" w:fill="auto"/>
          </w:tcPr>
          <w:p w14:paraId="5F9124D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9*</w:t>
            </w:r>
          </w:p>
        </w:tc>
        <w:tc>
          <w:tcPr>
            <w:tcW w:w="1135" w:type="dxa"/>
            <w:shd w:val="clear" w:color="auto" w:fill="auto"/>
          </w:tcPr>
          <w:p w14:paraId="5E3E6BBF"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1277" w:type="dxa"/>
            <w:shd w:val="clear" w:color="auto" w:fill="auto"/>
          </w:tcPr>
          <w:p w14:paraId="1BB867F7"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448</w:t>
            </w:r>
          </w:p>
        </w:tc>
        <w:tc>
          <w:tcPr>
            <w:tcW w:w="1082" w:type="dxa"/>
            <w:shd w:val="clear" w:color="auto" w:fill="auto"/>
          </w:tcPr>
          <w:p w14:paraId="0C791F96"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2|224</w:t>
            </w:r>
          </w:p>
        </w:tc>
        <w:tc>
          <w:tcPr>
            <w:tcW w:w="3310" w:type="dxa"/>
            <w:shd w:val="clear" w:color="auto" w:fill="auto"/>
          </w:tcPr>
          <w:p w14:paraId="1DBD8174"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0A1C0F51"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850" w:type="dxa"/>
            <w:shd w:val="clear" w:color="auto" w:fill="auto"/>
          </w:tcPr>
          <w:p w14:paraId="71845789"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6</w:t>
            </w:r>
          </w:p>
        </w:tc>
      </w:tr>
      <w:tr w:rsidR="000279DF" w:rsidRPr="000279DF" w14:paraId="375E5FE3" w14:textId="77777777" w:rsidTr="00E16E22">
        <w:trPr>
          <w:trHeight w:val="312"/>
          <w:jc w:val="center"/>
        </w:trPr>
        <w:tc>
          <w:tcPr>
            <w:tcW w:w="992" w:type="dxa"/>
            <w:shd w:val="clear" w:color="auto" w:fill="auto"/>
          </w:tcPr>
          <w:p w14:paraId="2DAA6659"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10*</w:t>
            </w:r>
          </w:p>
        </w:tc>
        <w:tc>
          <w:tcPr>
            <w:tcW w:w="1135" w:type="dxa"/>
            <w:shd w:val="clear" w:color="auto" w:fill="auto"/>
          </w:tcPr>
          <w:p w14:paraId="7D252A16"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1277" w:type="dxa"/>
            <w:shd w:val="clear" w:color="auto" w:fill="auto"/>
          </w:tcPr>
          <w:p w14:paraId="15CC925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704</w:t>
            </w:r>
          </w:p>
        </w:tc>
        <w:tc>
          <w:tcPr>
            <w:tcW w:w="1082" w:type="dxa"/>
            <w:shd w:val="clear" w:color="auto" w:fill="auto"/>
          </w:tcPr>
          <w:p w14:paraId="6415FEDF"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2|352</w:t>
            </w:r>
          </w:p>
        </w:tc>
        <w:tc>
          <w:tcPr>
            <w:tcW w:w="3310" w:type="dxa"/>
            <w:shd w:val="clear" w:color="auto" w:fill="auto"/>
          </w:tcPr>
          <w:p w14:paraId="3ADF9BD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2F6B2183"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850" w:type="dxa"/>
            <w:shd w:val="clear" w:color="auto" w:fill="auto"/>
          </w:tcPr>
          <w:p w14:paraId="3BF16938"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6</w:t>
            </w:r>
          </w:p>
        </w:tc>
      </w:tr>
      <w:tr w:rsidR="000279DF" w:rsidRPr="000279DF" w14:paraId="60764DE0" w14:textId="77777777" w:rsidTr="00E16E22">
        <w:trPr>
          <w:trHeight w:val="312"/>
          <w:jc w:val="center"/>
        </w:trPr>
        <w:tc>
          <w:tcPr>
            <w:tcW w:w="992" w:type="dxa"/>
            <w:shd w:val="clear" w:color="auto" w:fill="auto"/>
          </w:tcPr>
          <w:p w14:paraId="3A91597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11</w:t>
            </w:r>
          </w:p>
        </w:tc>
        <w:tc>
          <w:tcPr>
            <w:tcW w:w="1135" w:type="dxa"/>
            <w:shd w:val="clear" w:color="auto" w:fill="auto"/>
          </w:tcPr>
          <w:p w14:paraId="7520EC96"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1277" w:type="dxa"/>
            <w:shd w:val="clear" w:color="auto" w:fill="auto"/>
          </w:tcPr>
          <w:p w14:paraId="0B211A9A"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432</w:t>
            </w:r>
          </w:p>
        </w:tc>
        <w:tc>
          <w:tcPr>
            <w:tcW w:w="1082" w:type="dxa"/>
            <w:shd w:val="clear" w:color="auto" w:fill="auto"/>
          </w:tcPr>
          <w:p w14:paraId="10062CD6"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2|216</w:t>
            </w:r>
          </w:p>
        </w:tc>
        <w:tc>
          <w:tcPr>
            <w:tcW w:w="3310" w:type="dxa"/>
            <w:shd w:val="clear" w:color="auto" w:fill="auto"/>
          </w:tcPr>
          <w:p w14:paraId="57F2CBA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127|191|241|5|83|109|107|179</w:t>
            </w:r>
          </w:p>
        </w:tc>
        <w:tc>
          <w:tcPr>
            <w:tcW w:w="1347" w:type="dxa"/>
            <w:shd w:val="clear" w:color="auto" w:fill="auto"/>
          </w:tcPr>
          <w:p w14:paraId="187AE10B"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850" w:type="dxa"/>
            <w:shd w:val="clear" w:color="auto" w:fill="auto"/>
          </w:tcPr>
          <w:p w14:paraId="3D1818A5"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6a</w:t>
            </w:r>
          </w:p>
        </w:tc>
      </w:tr>
      <w:tr w:rsidR="000279DF" w:rsidRPr="000279DF" w14:paraId="23124F8C" w14:textId="77777777" w:rsidTr="00E16E22">
        <w:trPr>
          <w:trHeight w:val="312"/>
          <w:jc w:val="center"/>
        </w:trPr>
        <w:tc>
          <w:tcPr>
            <w:tcW w:w="992" w:type="dxa"/>
            <w:shd w:val="clear" w:color="auto" w:fill="auto"/>
          </w:tcPr>
          <w:p w14:paraId="359685B5"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12</w:t>
            </w:r>
          </w:p>
        </w:tc>
        <w:tc>
          <w:tcPr>
            <w:tcW w:w="1135" w:type="dxa"/>
            <w:shd w:val="clear" w:color="auto" w:fill="auto"/>
          </w:tcPr>
          <w:p w14:paraId="6A9449D7"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55E1BC2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972</w:t>
            </w:r>
          </w:p>
        </w:tc>
        <w:tc>
          <w:tcPr>
            <w:tcW w:w="1082" w:type="dxa"/>
            <w:shd w:val="clear" w:color="auto" w:fill="auto"/>
          </w:tcPr>
          <w:p w14:paraId="4FFD334F"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2|486</w:t>
            </w:r>
          </w:p>
        </w:tc>
        <w:tc>
          <w:tcPr>
            <w:tcW w:w="3310" w:type="dxa"/>
            <w:shd w:val="clear" w:color="auto" w:fill="auto"/>
          </w:tcPr>
          <w:p w14:paraId="3FA64E8B"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6A1FF319"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66BE06A8"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r>
      <w:tr w:rsidR="000279DF" w:rsidRPr="000279DF" w14:paraId="1CD39C92" w14:textId="77777777" w:rsidTr="00E16E22">
        <w:trPr>
          <w:trHeight w:val="312"/>
          <w:jc w:val="center"/>
        </w:trPr>
        <w:tc>
          <w:tcPr>
            <w:tcW w:w="992" w:type="dxa"/>
            <w:shd w:val="clear" w:color="auto" w:fill="auto"/>
          </w:tcPr>
          <w:p w14:paraId="108272A6"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13</w:t>
            </w:r>
          </w:p>
        </w:tc>
        <w:tc>
          <w:tcPr>
            <w:tcW w:w="1135" w:type="dxa"/>
            <w:shd w:val="clear" w:color="auto" w:fill="auto"/>
          </w:tcPr>
          <w:p w14:paraId="7774F409"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5CC30424"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1296</w:t>
            </w:r>
          </w:p>
        </w:tc>
        <w:tc>
          <w:tcPr>
            <w:tcW w:w="1082" w:type="dxa"/>
            <w:shd w:val="clear" w:color="auto" w:fill="auto"/>
          </w:tcPr>
          <w:p w14:paraId="4082B11F"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2|648</w:t>
            </w:r>
          </w:p>
        </w:tc>
        <w:tc>
          <w:tcPr>
            <w:tcW w:w="3310" w:type="dxa"/>
            <w:shd w:val="clear" w:color="auto" w:fill="auto"/>
          </w:tcPr>
          <w:p w14:paraId="70D1B625"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38459903"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610BCD66"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r>
      <w:tr w:rsidR="000279DF" w:rsidRPr="000279DF" w14:paraId="629FEB32" w14:textId="77777777" w:rsidTr="00E16E22">
        <w:trPr>
          <w:trHeight w:val="312"/>
          <w:jc w:val="center"/>
        </w:trPr>
        <w:tc>
          <w:tcPr>
            <w:tcW w:w="992" w:type="dxa"/>
            <w:shd w:val="clear" w:color="auto" w:fill="auto"/>
          </w:tcPr>
          <w:p w14:paraId="7D2A50B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14</w:t>
            </w:r>
          </w:p>
        </w:tc>
        <w:tc>
          <w:tcPr>
            <w:tcW w:w="1135" w:type="dxa"/>
            <w:shd w:val="clear" w:color="auto" w:fill="auto"/>
          </w:tcPr>
          <w:p w14:paraId="5B66BDB0"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1277" w:type="dxa"/>
            <w:shd w:val="clear" w:color="auto" w:fill="auto"/>
          </w:tcPr>
          <w:p w14:paraId="0F88010D"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896</w:t>
            </w:r>
          </w:p>
        </w:tc>
        <w:tc>
          <w:tcPr>
            <w:tcW w:w="1082" w:type="dxa"/>
            <w:shd w:val="clear" w:color="auto" w:fill="auto"/>
          </w:tcPr>
          <w:p w14:paraId="6F9D09B7"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2|448</w:t>
            </w:r>
          </w:p>
        </w:tc>
        <w:tc>
          <w:tcPr>
            <w:tcW w:w="3310" w:type="dxa"/>
            <w:shd w:val="clear" w:color="auto" w:fill="auto"/>
          </w:tcPr>
          <w:p w14:paraId="768AA1F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3F73B37B"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850" w:type="dxa"/>
            <w:shd w:val="clear" w:color="auto" w:fill="auto"/>
          </w:tcPr>
          <w:p w14:paraId="54B9452E"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6</w:t>
            </w:r>
          </w:p>
        </w:tc>
      </w:tr>
      <w:tr w:rsidR="000279DF" w:rsidRPr="000279DF" w14:paraId="12DDE965" w14:textId="77777777" w:rsidTr="00E16E22">
        <w:trPr>
          <w:trHeight w:val="312"/>
          <w:jc w:val="center"/>
        </w:trPr>
        <w:tc>
          <w:tcPr>
            <w:tcW w:w="992" w:type="dxa"/>
            <w:shd w:val="clear" w:color="auto" w:fill="auto"/>
          </w:tcPr>
          <w:p w14:paraId="2C0ED62D"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15</w:t>
            </w:r>
          </w:p>
        </w:tc>
        <w:tc>
          <w:tcPr>
            <w:tcW w:w="1135" w:type="dxa"/>
            <w:shd w:val="clear" w:color="auto" w:fill="auto"/>
          </w:tcPr>
          <w:p w14:paraId="503B3D3C"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0BA90C2E"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2016</w:t>
            </w:r>
          </w:p>
        </w:tc>
        <w:tc>
          <w:tcPr>
            <w:tcW w:w="1082" w:type="dxa"/>
            <w:shd w:val="clear" w:color="auto" w:fill="auto"/>
          </w:tcPr>
          <w:p w14:paraId="6F44EAF8"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4|504</w:t>
            </w:r>
          </w:p>
        </w:tc>
        <w:tc>
          <w:tcPr>
            <w:tcW w:w="3310" w:type="dxa"/>
            <w:shd w:val="clear" w:color="auto" w:fill="auto"/>
          </w:tcPr>
          <w:p w14:paraId="41F71704"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3F3AD616"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4F33D778"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r>
      <w:tr w:rsidR="000279DF" w:rsidRPr="000279DF" w14:paraId="23F7413E" w14:textId="77777777" w:rsidTr="00E16E22">
        <w:trPr>
          <w:trHeight w:val="312"/>
          <w:jc w:val="center"/>
        </w:trPr>
        <w:tc>
          <w:tcPr>
            <w:tcW w:w="992" w:type="dxa"/>
            <w:shd w:val="clear" w:color="auto" w:fill="auto"/>
          </w:tcPr>
          <w:p w14:paraId="664F7027"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16</w:t>
            </w:r>
          </w:p>
        </w:tc>
        <w:tc>
          <w:tcPr>
            <w:tcW w:w="1135" w:type="dxa"/>
            <w:shd w:val="clear" w:color="auto" w:fill="auto"/>
          </w:tcPr>
          <w:p w14:paraId="108E654F"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41D132B5"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2688</w:t>
            </w:r>
          </w:p>
        </w:tc>
        <w:tc>
          <w:tcPr>
            <w:tcW w:w="1082" w:type="dxa"/>
            <w:shd w:val="clear" w:color="auto" w:fill="auto"/>
          </w:tcPr>
          <w:p w14:paraId="11932DA3"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4|672</w:t>
            </w:r>
          </w:p>
        </w:tc>
        <w:tc>
          <w:tcPr>
            <w:tcW w:w="3310" w:type="dxa"/>
            <w:shd w:val="clear" w:color="auto" w:fill="auto"/>
          </w:tcPr>
          <w:p w14:paraId="564A7E8F"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02E6249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5215A8BD"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r>
      <w:tr w:rsidR="000279DF" w:rsidRPr="000279DF" w14:paraId="196C9952" w14:textId="77777777" w:rsidTr="00E16E22">
        <w:trPr>
          <w:trHeight w:val="312"/>
          <w:jc w:val="center"/>
        </w:trPr>
        <w:tc>
          <w:tcPr>
            <w:tcW w:w="992" w:type="dxa"/>
            <w:shd w:val="clear" w:color="auto" w:fill="auto"/>
          </w:tcPr>
          <w:p w14:paraId="5F8EA53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17</w:t>
            </w:r>
          </w:p>
        </w:tc>
        <w:tc>
          <w:tcPr>
            <w:tcW w:w="1135" w:type="dxa"/>
            <w:shd w:val="clear" w:color="auto" w:fill="auto"/>
          </w:tcPr>
          <w:p w14:paraId="7E640F14"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1277" w:type="dxa"/>
            <w:shd w:val="clear" w:color="auto" w:fill="auto"/>
          </w:tcPr>
          <w:p w14:paraId="5FA38101"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1872</w:t>
            </w:r>
          </w:p>
        </w:tc>
        <w:tc>
          <w:tcPr>
            <w:tcW w:w="1082" w:type="dxa"/>
            <w:shd w:val="clear" w:color="auto" w:fill="auto"/>
          </w:tcPr>
          <w:p w14:paraId="1E98DE41"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6|312</w:t>
            </w:r>
          </w:p>
        </w:tc>
        <w:tc>
          <w:tcPr>
            <w:tcW w:w="3310" w:type="dxa"/>
            <w:shd w:val="clear" w:color="auto" w:fill="auto"/>
          </w:tcPr>
          <w:p w14:paraId="699323C0"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211|61|227|239|181|79|73|193</w:t>
            </w:r>
          </w:p>
        </w:tc>
        <w:tc>
          <w:tcPr>
            <w:tcW w:w="1347" w:type="dxa"/>
            <w:shd w:val="clear" w:color="auto" w:fill="auto"/>
          </w:tcPr>
          <w:p w14:paraId="4CCF692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850" w:type="dxa"/>
            <w:shd w:val="clear" w:color="auto" w:fill="auto"/>
          </w:tcPr>
          <w:p w14:paraId="4C029074"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6a</w:t>
            </w:r>
          </w:p>
        </w:tc>
      </w:tr>
      <w:tr w:rsidR="000279DF" w:rsidRPr="000279DF" w14:paraId="504C7791" w14:textId="77777777" w:rsidTr="00E16E22">
        <w:trPr>
          <w:trHeight w:val="312"/>
          <w:jc w:val="center"/>
        </w:trPr>
        <w:tc>
          <w:tcPr>
            <w:tcW w:w="992" w:type="dxa"/>
            <w:shd w:val="clear" w:color="auto" w:fill="auto"/>
          </w:tcPr>
          <w:p w14:paraId="764296D5"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18</w:t>
            </w:r>
          </w:p>
        </w:tc>
        <w:tc>
          <w:tcPr>
            <w:tcW w:w="1135" w:type="dxa"/>
            <w:shd w:val="clear" w:color="auto" w:fill="auto"/>
          </w:tcPr>
          <w:p w14:paraId="73A1647C"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1198D3AC"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4032</w:t>
            </w:r>
          </w:p>
        </w:tc>
        <w:tc>
          <w:tcPr>
            <w:tcW w:w="1082" w:type="dxa"/>
            <w:shd w:val="clear" w:color="auto" w:fill="auto"/>
          </w:tcPr>
          <w:p w14:paraId="2EFD333E"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4|1008</w:t>
            </w:r>
          </w:p>
        </w:tc>
        <w:tc>
          <w:tcPr>
            <w:tcW w:w="3310" w:type="dxa"/>
            <w:shd w:val="clear" w:color="auto" w:fill="auto"/>
          </w:tcPr>
          <w:p w14:paraId="42A3AF7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1C8FF959"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5A5D81E1"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r>
      <w:tr w:rsidR="000279DF" w:rsidRPr="000279DF" w14:paraId="3468FE3F" w14:textId="77777777" w:rsidTr="00E16E22">
        <w:trPr>
          <w:trHeight w:val="312"/>
          <w:jc w:val="center"/>
        </w:trPr>
        <w:tc>
          <w:tcPr>
            <w:tcW w:w="992" w:type="dxa"/>
            <w:shd w:val="clear" w:color="auto" w:fill="auto"/>
          </w:tcPr>
          <w:p w14:paraId="2093E5EC"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19</w:t>
            </w:r>
          </w:p>
        </w:tc>
        <w:tc>
          <w:tcPr>
            <w:tcW w:w="1135" w:type="dxa"/>
            <w:shd w:val="clear" w:color="auto" w:fill="auto"/>
          </w:tcPr>
          <w:p w14:paraId="64E845F4"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277" w:type="dxa"/>
            <w:shd w:val="clear" w:color="auto" w:fill="auto"/>
          </w:tcPr>
          <w:p w14:paraId="3DD09CD3"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5616</w:t>
            </w:r>
          </w:p>
        </w:tc>
        <w:tc>
          <w:tcPr>
            <w:tcW w:w="1082" w:type="dxa"/>
            <w:shd w:val="clear" w:color="auto" w:fill="auto"/>
          </w:tcPr>
          <w:p w14:paraId="071D15CF"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16|351</w:t>
            </w:r>
          </w:p>
        </w:tc>
        <w:tc>
          <w:tcPr>
            <w:tcW w:w="3310" w:type="dxa"/>
            <w:shd w:val="clear" w:color="auto" w:fill="auto"/>
          </w:tcPr>
          <w:p w14:paraId="01DA60C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137|101|223|41|67|131|61|47</w:t>
            </w:r>
          </w:p>
        </w:tc>
        <w:tc>
          <w:tcPr>
            <w:tcW w:w="1347" w:type="dxa"/>
            <w:shd w:val="clear" w:color="auto" w:fill="auto"/>
          </w:tcPr>
          <w:p w14:paraId="31C0273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8</w:t>
            </w:r>
          </w:p>
        </w:tc>
        <w:tc>
          <w:tcPr>
            <w:tcW w:w="850" w:type="dxa"/>
            <w:shd w:val="clear" w:color="auto" w:fill="auto"/>
          </w:tcPr>
          <w:p w14:paraId="33ADFA53"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r>
      <w:tr w:rsidR="000279DF" w:rsidRPr="000279DF" w14:paraId="4FA228CC" w14:textId="77777777" w:rsidTr="00E16E22">
        <w:trPr>
          <w:trHeight w:val="312"/>
          <w:jc w:val="center"/>
        </w:trPr>
        <w:tc>
          <w:tcPr>
            <w:tcW w:w="992" w:type="dxa"/>
            <w:shd w:val="clear" w:color="auto" w:fill="auto"/>
          </w:tcPr>
          <w:p w14:paraId="3AEE844A"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20</w:t>
            </w:r>
          </w:p>
        </w:tc>
        <w:tc>
          <w:tcPr>
            <w:tcW w:w="1135" w:type="dxa"/>
            <w:shd w:val="clear" w:color="auto" w:fill="auto"/>
          </w:tcPr>
          <w:p w14:paraId="6B55D6B5"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w:t>
            </w:r>
          </w:p>
        </w:tc>
        <w:tc>
          <w:tcPr>
            <w:tcW w:w="1277" w:type="dxa"/>
            <w:shd w:val="clear" w:color="auto" w:fill="auto"/>
          </w:tcPr>
          <w:p w14:paraId="571AD71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96</w:t>
            </w:r>
          </w:p>
        </w:tc>
        <w:tc>
          <w:tcPr>
            <w:tcW w:w="1082" w:type="dxa"/>
            <w:shd w:val="clear" w:color="auto" w:fill="auto"/>
          </w:tcPr>
          <w:p w14:paraId="3BB95DA6"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2|48</w:t>
            </w:r>
          </w:p>
        </w:tc>
        <w:tc>
          <w:tcPr>
            <w:tcW w:w="3310" w:type="dxa"/>
            <w:shd w:val="clear" w:color="auto" w:fill="auto"/>
          </w:tcPr>
          <w:p w14:paraId="514A852B"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37|83|211|61|107|101|149|167</w:t>
            </w:r>
          </w:p>
        </w:tc>
        <w:tc>
          <w:tcPr>
            <w:tcW w:w="1347" w:type="dxa"/>
            <w:shd w:val="clear" w:color="auto" w:fill="auto"/>
          </w:tcPr>
          <w:p w14:paraId="32E3909F"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2</w:t>
            </w:r>
          </w:p>
        </w:tc>
        <w:tc>
          <w:tcPr>
            <w:tcW w:w="850" w:type="dxa"/>
            <w:shd w:val="clear" w:color="auto" w:fill="auto"/>
          </w:tcPr>
          <w:p w14:paraId="5F3000F9"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2a</w:t>
            </w:r>
          </w:p>
        </w:tc>
      </w:tr>
      <w:tr w:rsidR="000279DF" w:rsidRPr="000279DF" w14:paraId="3AAC2268" w14:textId="77777777" w:rsidTr="00E16E22">
        <w:trPr>
          <w:trHeight w:val="312"/>
          <w:jc w:val="center"/>
        </w:trPr>
        <w:tc>
          <w:tcPr>
            <w:tcW w:w="992" w:type="dxa"/>
            <w:shd w:val="clear" w:color="auto" w:fill="auto"/>
          </w:tcPr>
          <w:p w14:paraId="1B03F9D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21</w:t>
            </w:r>
          </w:p>
        </w:tc>
        <w:tc>
          <w:tcPr>
            <w:tcW w:w="1135" w:type="dxa"/>
            <w:shd w:val="clear" w:color="auto" w:fill="auto"/>
          </w:tcPr>
          <w:p w14:paraId="029598BD"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2/3</w:t>
            </w:r>
          </w:p>
        </w:tc>
        <w:tc>
          <w:tcPr>
            <w:tcW w:w="1277" w:type="dxa"/>
            <w:shd w:val="clear" w:color="auto" w:fill="auto"/>
          </w:tcPr>
          <w:p w14:paraId="40112B08"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736</w:t>
            </w:r>
          </w:p>
        </w:tc>
        <w:tc>
          <w:tcPr>
            <w:tcW w:w="1082" w:type="dxa"/>
            <w:shd w:val="clear" w:color="auto" w:fill="auto"/>
          </w:tcPr>
          <w:p w14:paraId="6DAC975D"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2|368</w:t>
            </w:r>
          </w:p>
        </w:tc>
        <w:tc>
          <w:tcPr>
            <w:tcW w:w="3310" w:type="dxa"/>
            <w:shd w:val="clear" w:color="auto" w:fill="auto"/>
          </w:tcPr>
          <w:p w14:paraId="1137CA3E"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139|17|241|</w:t>
            </w:r>
            <w:r w:rsidRPr="000279DF">
              <w:rPr>
                <w:rFonts w:ascii="Times New Roman" w:eastAsia="Times New Roman" w:hAnsi="Times New Roman" w:cs="Times New Roman"/>
                <w:spacing w:val="-5"/>
                <w:sz w:val="20"/>
                <w:lang w:val="en-US" w:eastAsia="en-US"/>
              </w:rPr>
              <w:t xml:space="preserve"> </w:t>
            </w:r>
            <w:r w:rsidRPr="000279DF">
              <w:rPr>
                <w:rFonts w:ascii="Times New Roman" w:eastAsia="Times New Roman" w:hAnsi="Times New Roman" w:cs="Times New Roman"/>
                <w:sz w:val="20"/>
                <w:lang w:val="en-US" w:eastAsia="en-US"/>
              </w:rPr>
              <w:t>47|109|11|29|163</w:t>
            </w:r>
          </w:p>
        </w:tc>
        <w:tc>
          <w:tcPr>
            <w:tcW w:w="1347" w:type="dxa"/>
            <w:shd w:val="clear" w:color="auto" w:fill="auto"/>
          </w:tcPr>
          <w:p w14:paraId="24565EF4"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7a</w:t>
            </w:r>
          </w:p>
        </w:tc>
        <w:tc>
          <w:tcPr>
            <w:tcW w:w="850" w:type="dxa"/>
            <w:shd w:val="clear" w:color="auto" w:fill="auto"/>
          </w:tcPr>
          <w:p w14:paraId="2085737C"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7a</w:t>
            </w:r>
          </w:p>
        </w:tc>
      </w:tr>
      <w:tr w:rsidR="000279DF" w:rsidRPr="000279DF" w14:paraId="64C80FA8" w14:textId="77777777" w:rsidTr="00E16E22">
        <w:trPr>
          <w:trHeight w:val="312"/>
          <w:jc w:val="center"/>
        </w:trPr>
        <w:tc>
          <w:tcPr>
            <w:tcW w:w="992" w:type="dxa"/>
            <w:shd w:val="clear" w:color="auto" w:fill="auto"/>
          </w:tcPr>
          <w:p w14:paraId="78B0B8C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22</w:t>
            </w:r>
          </w:p>
        </w:tc>
        <w:tc>
          <w:tcPr>
            <w:tcW w:w="1135" w:type="dxa"/>
            <w:shd w:val="clear" w:color="auto" w:fill="auto"/>
          </w:tcPr>
          <w:p w14:paraId="2EACE789"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2/3</w:t>
            </w:r>
          </w:p>
        </w:tc>
        <w:tc>
          <w:tcPr>
            <w:tcW w:w="1277" w:type="dxa"/>
            <w:shd w:val="clear" w:color="auto" w:fill="auto"/>
          </w:tcPr>
          <w:p w14:paraId="3A3B2C64"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3120</w:t>
            </w:r>
          </w:p>
        </w:tc>
        <w:tc>
          <w:tcPr>
            <w:tcW w:w="1082" w:type="dxa"/>
            <w:shd w:val="clear" w:color="auto" w:fill="auto"/>
          </w:tcPr>
          <w:p w14:paraId="0B22C5F5"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16|195</w:t>
            </w:r>
          </w:p>
        </w:tc>
        <w:tc>
          <w:tcPr>
            <w:tcW w:w="3310" w:type="dxa"/>
            <w:shd w:val="clear" w:color="auto" w:fill="auto"/>
          </w:tcPr>
          <w:p w14:paraId="5011025F"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89|47|239|17|127|59|43|31</w:t>
            </w:r>
          </w:p>
        </w:tc>
        <w:tc>
          <w:tcPr>
            <w:tcW w:w="1347" w:type="dxa"/>
            <w:shd w:val="clear" w:color="auto" w:fill="auto"/>
          </w:tcPr>
          <w:p w14:paraId="3794E375"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7a</w:t>
            </w:r>
          </w:p>
        </w:tc>
        <w:tc>
          <w:tcPr>
            <w:tcW w:w="850" w:type="dxa"/>
            <w:shd w:val="clear" w:color="auto" w:fill="auto"/>
          </w:tcPr>
          <w:p w14:paraId="65E6DD63"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7b</w:t>
            </w:r>
          </w:p>
        </w:tc>
      </w:tr>
      <w:tr w:rsidR="000279DF" w:rsidRPr="000279DF" w14:paraId="0207D652" w14:textId="77777777" w:rsidTr="00E16E22">
        <w:trPr>
          <w:trHeight w:val="312"/>
          <w:jc w:val="center"/>
        </w:trPr>
        <w:tc>
          <w:tcPr>
            <w:tcW w:w="992" w:type="dxa"/>
            <w:shd w:val="clear" w:color="auto" w:fill="auto"/>
          </w:tcPr>
          <w:p w14:paraId="6A0D811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23</w:t>
            </w:r>
          </w:p>
        </w:tc>
        <w:tc>
          <w:tcPr>
            <w:tcW w:w="1135" w:type="dxa"/>
            <w:shd w:val="clear" w:color="auto" w:fill="auto"/>
          </w:tcPr>
          <w:p w14:paraId="231D2545"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2/3</w:t>
            </w:r>
          </w:p>
        </w:tc>
        <w:tc>
          <w:tcPr>
            <w:tcW w:w="1277" w:type="dxa"/>
            <w:shd w:val="clear" w:color="auto" w:fill="auto"/>
          </w:tcPr>
          <w:p w14:paraId="302B9578"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4544</w:t>
            </w:r>
          </w:p>
        </w:tc>
        <w:tc>
          <w:tcPr>
            <w:tcW w:w="1082" w:type="dxa"/>
            <w:shd w:val="clear" w:color="auto" w:fill="auto"/>
          </w:tcPr>
          <w:p w14:paraId="1311E86D"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4|1136</w:t>
            </w:r>
          </w:p>
        </w:tc>
        <w:tc>
          <w:tcPr>
            <w:tcW w:w="3310" w:type="dxa"/>
            <w:shd w:val="clear" w:color="auto" w:fill="auto"/>
          </w:tcPr>
          <w:p w14:paraId="310E4A2E"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0C40A37A"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7b</w:t>
            </w:r>
          </w:p>
        </w:tc>
        <w:tc>
          <w:tcPr>
            <w:tcW w:w="850" w:type="dxa"/>
            <w:shd w:val="clear" w:color="auto" w:fill="auto"/>
          </w:tcPr>
          <w:p w14:paraId="26CC2DDA"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7b</w:t>
            </w:r>
          </w:p>
        </w:tc>
      </w:tr>
      <w:tr w:rsidR="000279DF" w:rsidRPr="000279DF" w14:paraId="3FF33A9F" w14:textId="77777777" w:rsidTr="00E16E22">
        <w:trPr>
          <w:trHeight w:val="312"/>
          <w:jc w:val="center"/>
        </w:trPr>
        <w:tc>
          <w:tcPr>
            <w:tcW w:w="992" w:type="dxa"/>
            <w:shd w:val="clear" w:color="auto" w:fill="auto"/>
          </w:tcPr>
          <w:p w14:paraId="01B5BE44"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24</w:t>
            </w:r>
          </w:p>
        </w:tc>
        <w:tc>
          <w:tcPr>
            <w:tcW w:w="1135" w:type="dxa"/>
            <w:shd w:val="clear" w:color="auto" w:fill="auto"/>
          </w:tcPr>
          <w:p w14:paraId="3450EC35"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5/6</w:t>
            </w:r>
          </w:p>
        </w:tc>
        <w:tc>
          <w:tcPr>
            <w:tcW w:w="1277" w:type="dxa"/>
            <w:shd w:val="clear" w:color="auto" w:fill="auto"/>
          </w:tcPr>
          <w:p w14:paraId="1F826BE4"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3788*2</w:t>
            </w:r>
          </w:p>
        </w:tc>
        <w:tc>
          <w:tcPr>
            <w:tcW w:w="1082" w:type="dxa"/>
            <w:shd w:val="clear" w:color="auto" w:fill="auto"/>
          </w:tcPr>
          <w:p w14:paraId="6971D654"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4|947</w:t>
            </w:r>
          </w:p>
        </w:tc>
        <w:tc>
          <w:tcPr>
            <w:tcW w:w="3310" w:type="dxa"/>
            <w:shd w:val="clear" w:color="auto" w:fill="auto"/>
          </w:tcPr>
          <w:p w14:paraId="4F383FD0"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127|251|227|173|139|149|101|7</w:t>
            </w:r>
          </w:p>
        </w:tc>
        <w:tc>
          <w:tcPr>
            <w:tcW w:w="1347" w:type="dxa"/>
            <w:shd w:val="clear" w:color="auto" w:fill="auto"/>
          </w:tcPr>
          <w:p w14:paraId="3BF4EC99"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9</w:t>
            </w:r>
          </w:p>
        </w:tc>
        <w:tc>
          <w:tcPr>
            <w:tcW w:w="850" w:type="dxa"/>
            <w:shd w:val="clear" w:color="auto" w:fill="auto"/>
          </w:tcPr>
          <w:p w14:paraId="3E2581D9"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9</w:t>
            </w:r>
          </w:p>
        </w:tc>
      </w:tr>
      <w:tr w:rsidR="000279DF" w:rsidRPr="000279DF" w14:paraId="6D1AF4B3" w14:textId="77777777" w:rsidTr="00E16E22">
        <w:trPr>
          <w:trHeight w:val="312"/>
          <w:jc w:val="center"/>
        </w:trPr>
        <w:tc>
          <w:tcPr>
            <w:tcW w:w="992" w:type="dxa"/>
            <w:shd w:val="clear" w:color="auto" w:fill="auto"/>
          </w:tcPr>
          <w:p w14:paraId="711CC8F7"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25</w:t>
            </w:r>
          </w:p>
        </w:tc>
        <w:tc>
          <w:tcPr>
            <w:tcW w:w="1135" w:type="dxa"/>
            <w:shd w:val="clear" w:color="auto" w:fill="auto"/>
          </w:tcPr>
          <w:p w14:paraId="78569873"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1277" w:type="dxa"/>
            <w:shd w:val="clear" w:color="auto" w:fill="auto"/>
          </w:tcPr>
          <w:p w14:paraId="2D23633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4776</w:t>
            </w:r>
          </w:p>
        </w:tc>
        <w:tc>
          <w:tcPr>
            <w:tcW w:w="1082" w:type="dxa"/>
            <w:shd w:val="clear" w:color="auto" w:fill="auto"/>
          </w:tcPr>
          <w:p w14:paraId="41A152E6"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12|398</w:t>
            </w:r>
          </w:p>
        </w:tc>
        <w:tc>
          <w:tcPr>
            <w:tcW w:w="3310" w:type="dxa"/>
            <w:shd w:val="clear" w:color="auto" w:fill="auto"/>
          </w:tcPr>
          <w:p w14:paraId="64F6244F"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51DBD3F9"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850" w:type="dxa"/>
            <w:shd w:val="clear" w:color="auto" w:fill="auto"/>
          </w:tcPr>
          <w:p w14:paraId="795FD929"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6a</w:t>
            </w:r>
          </w:p>
        </w:tc>
      </w:tr>
      <w:tr w:rsidR="000279DF" w:rsidRPr="000279DF" w14:paraId="41FDA085" w14:textId="77777777" w:rsidTr="00E16E22">
        <w:trPr>
          <w:trHeight w:val="312"/>
          <w:jc w:val="center"/>
        </w:trPr>
        <w:tc>
          <w:tcPr>
            <w:tcW w:w="992" w:type="dxa"/>
            <w:shd w:val="clear" w:color="auto" w:fill="auto"/>
          </w:tcPr>
          <w:p w14:paraId="3E2A6C24"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26</w:t>
            </w:r>
          </w:p>
        </w:tc>
        <w:tc>
          <w:tcPr>
            <w:tcW w:w="1135" w:type="dxa"/>
            <w:shd w:val="clear" w:color="auto" w:fill="auto"/>
          </w:tcPr>
          <w:p w14:paraId="7C837751"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w:t>
            </w:r>
          </w:p>
        </w:tc>
        <w:tc>
          <w:tcPr>
            <w:tcW w:w="1277" w:type="dxa"/>
            <w:shd w:val="clear" w:color="auto" w:fill="auto"/>
          </w:tcPr>
          <w:p w14:paraId="5A85614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5456*7</w:t>
            </w:r>
          </w:p>
        </w:tc>
        <w:tc>
          <w:tcPr>
            <w:tcW w:w="1082" w:type="dxa"/>
            <w:shd w:val="clear" w:color="auto" w:fill="auto"/>
          </w:tcPr>
          <w:p w14:paraId="49F0B3C9"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16|341</w:t>
            </w:r>
          </w:p>
        </w:tc>
        <w:tc>
          <w:tcPr>
            <w:tcW w:w="3310" w:type="dxa"/>
            <w:shd w:val="clear" w:color="auto" w:fill="auto"/>
          </w:tcPr>
          <w:p w14:paraId="322DF033"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37|41|43|47|53|59|61|67</w:t>
            </w:r>
          </w:p>
        </w:tc>
        <w:tc>
          <w:tcPr>
            <w:tcW w:w="1347" w:type="dxa"/>
            <w:shd w:val="clear" w:color="auto" w:fill="auto"/>
          </w:tcPr>
          <w:p w14:paraId="2764A7A0"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2</w:t>
            </w:r>
          </w:p>
        </w:tc>
        <w:tc>
          <w:tcPr>
            <w:tcW w:w="850" w:type="dxa"/>
            <w:shd w:val="clear" w:color="auto" w:fill="auto"/>
          </w:tcPr>
          <w:p w14:paraId="5B7F6975"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2a</w:t>
            </w:r>
          </w:p>
        </w:tc>
      </w:tr>
      <w:tr w:rsidR="000279DF" w:rsidRPr="000279DF" w14:paraId="0834CA58" w14:textId="77777777" w:rsidTr="00E16E22">
        <w:trPr>
          <w:trHeight w:val="312"/>
          <w:jc w:val="center"/>
        </w:trPr>
        <w:tc>
          <w:tcPr>
            <w:tcW w:w="992" w:type="dxa"/>
            <w:shd w:val="clear" w:color="auto" w:fill="auto"/>
          </w:tcPr>
          <w:p w14:paraId="3A03E13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27</w:t>
            </w:r>
          </w:p>
        </w:tc>
        <w:tc>
          <w:tcPr>
            <w:tcW w:w="1135" w:type="dxa"/>
            <w:shd w:val="clear" w:color="auto" w:fill="auto"/>
          </w:tcPr>
          <w:p w14:paraId="41E2C43B"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w:t>
            </w:r>
          </w:p>
        </w:tc>
        <w:tc>
          <w:tcPr>
            <w:tcW w:w="1277" w:type="dxa"/>
            <w:shd w:val="clear" w:color="auto" w:fill="auto"/>
          </w:tcPr>
          <w:p w14:paraId="338EE473"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6032*19</w:t>
            </w:r>
          </w:p>
        </w:tc>
        <w:tc>
          <w:tcPr>
            <w:tcW w:w="1082" w:type="dxa"/>
            <w:shd w:val="clear" w:color="auto" w:fill="auto"/>
          </w:tcPr>
          <w:p w14:paraId="0BDEE187"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16|377</w:t>
            </w:r>
          </w:p>
        </w:tc>
        <w:tc>
          <w:tcPr>
            <w:tcW w:w="3310" w:type="dxa"/>
            <w:shd w:val="clear" w:color="auto" w:fill="auto"/>
          </w:tcPr>
          <w:p w14:paraId="007EB20B"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1780F3BD"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6</w:t>
            </w:r>
          </w:p>
        </w:tc>
        <w:tc>
          <w:tcPr>
            <w:tcW w:w="850" w:type="dxa"/>
            <w:shd w:val="clear" w:color="auto" w:fill="auto"/>
          </w:tcPr>
          <w:p w14:paraId="491365CA"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6b</w:t>
            </w:r>
          </w:p>
        </w:tc>
      </w:tr>
      <w:tr w:rsidR="000279DF" w:rsidRPr="000279DF" w14:paraId="15EA9327" w14:textId="77777777" w:rsidTr="00E16E22">
        <w:trPr>
          <w:trHeight w:val="312"/>
          <w:jc w:val="center"/>
        </w:trPr>
        <w:tc>
          <w:tcPr>
            <w:tcW w:w="992" w:type="dxa"/>
            <w:shd w:val="clear" w:color="auto" w:fill="auto"/>
          </w:tcPr>
          <w:p w14:paraId="6C434691"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28</w:t>
            </w:r>
          </w:p>
        </w:tc>
        <w:tc>
          <w:tcPr>
            <w:tcW w:w="1135" w:type="dxa"/>
            <w:shd w:val="clear" w:color="auto" w:fill="auto"/>
          </w:tcPr>
          <w:p w14:paraId="6BF71625"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w:t>
            </w:r>
          </w:p>
        </w:tc>
        <w:tc>
          <w:tcPr>
            <w:tcW w:w="1277" w:type="dxa"/>
            <w:shd w:val="clear" w:color="auto" w:fill="auto"/>
          </w:tcPr>
          <w:p w14:paraId="011971D2"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5280*4</w:t>
            </w:r>
          </w:p>
        </w:tc>
        <w:tc>
          <w:tcPr>
            <w:tcW w:w="1082" w:type="dxa"/>
            <w:shd w:val="clear" w:color="auto" w:fill="auto"/>
          </w:tcPr>
          <w:p w14:paraId="483039D0"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16|330</w:t>
            </w:r>
          </w:p>
        </w:tc>
        <w:tc>
          <w:tcPr>
            <w:tcW w:w="3310" w:type="dxa"/>
            <w:shd w:val="clear" w:color="auto" w:fill="auto"/>
          </w:tcPr>
          <w:p w14:paraId="7D26C710"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53AFA8B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2</w:t>
            </w:r>
          </w:p>
        </w:tc>
        <w:tc>
          <w:tcPr>
            <w:tcW w:w="850" w:type="dxa"/>
            <w:shd w:val="clear" w:color="auto" w:fill="auto"/>
          </w:tcPr>
          <w:p w14:paraId="14E7A67C"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2b</w:t>
            </w:r>
          </w:p>
        </w:tc>
      </w:tr>
      <w:tr w:rsidR="000279DF" w:rsidRPr="000279DF" w14:paraId="6BD619CB" w14:textId="77777777" w:rsidTr="00E16E22">
        <w:trPr>
          <w:trHeight w:val="312"/>
          <w:jc w:val="center"/>
        </w:trPr>
        <w:tc>
          <w:tcPr>
            <w:tcW w:w="992" w:type="dxa"/>
            <w:shd w:val="clear" w:color="auto" w:fill="auto"/>
          </w:tcPr>
          <w:p w14:paraId="631C0A2B"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lastRenderedPageBreak/>
              <w:t>29</w:t>
            </w:r>
          </w:p>
        </w:tc>
        <w:tc>
          <w:tcPr>
            <w:tcW w:w="1135" w:type="dxa"/>
            <w:shd w:val="clear" w:color="auto" w:fill="auto"/>
          </w:tcPr>
          <w:p w14:paraId="45BF0D01"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w:t>
            </w:r>
          </w:p>
        </w:tc>
        <w:tc>
          <w:tcPr>
            <w:tcW w:w="1277" w:type="dxa"/>
            <w:shd w:val="clear" w:color="auto" w:fill="auto"/>
          </w:tcPr>
          <w:p w14:paraId="4D62C318"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5552*6</w:t>
            </w:r>
          </w:p>
        </w:tc>
        <w:tc>
          <w:tcPr>
            <w:tcW w:w="1082" w:type="dxa"/>
            <w:shd w:val="clear" w:color="auto" w:fill="auto"/>
          </w:tcPr>
          <w:p w14:paraId="60E3407D"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16|347</w:t>
            </w:r>
          </w:p>
        </w:tc>
        <w:tc>
          <w:tcPr>
            <w:tcW w:w="3310" w:type="dxa"/>
            <w:shd w:val="clear" w:color="auto" w:fill="auto"/>
          </w:tcPr>
          <w:p w14:paraId="092DF446"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4300D46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2</w:t>
            </w:r>
          </w:p>
        </w:tc>
        <w:tc>
          <w:tcPr>
            <w:tcW w:w="850" w:type="dxa"/>
            <w:shd w:val="clear" w:color="auto" w:fill="auto"/>
          </w:tcPr>
          <w:p w14:paraId="11E07ADD"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2c</w:t>
            </w:r>
          </w:p>
        </w:tc>
      </w:tr>
      <w:tr w:rsidR="000279DF" w:rsidRPr="000279DF" w14:paraId="290CFAE3" w14:textId="77777777" w:rsidTr="00E16E22">
        <w:trPr>
          <w:trHeight w:val="312"/>
          <w:jc w:val="center"/>
        </w:trPr>
        <w:tc>
          <w:tcPr>
            <w:tcW w:w="992" w:type="dxa"/>
            <w:shd w:val="clear" w:color="auto" w:fill="auto"/>
          </w:tcPr>
          <w:p w14:paraId="0FA872B7"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30</w:t>
            </w:r>
          </w:p>
        </w:tc>
        <w:tc>
          <w:tcPr>
            <w:tcW w:w="1135" w:type="dxa"/>
            <w:shd w:val="clear" w:color="auto" w:fill="auto"/>
          </w:tcPr>
          <w:p w14:paraId="4C459498"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w:t>
            </w:r>
          </w:p>
        </w:tc>
        <w:tc>
          <w:tcPr>
            <w:tcW w:w="1277" w:type="dxa"/>
            <w:shd w:val="clear" w:color="auto" w:fill="auto"/>
          </w:tcPr>
          <w:p w14:paraId="24627B50"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5320*13</w:t>
            </w:r>
          </w:p>
        </w:tc>
        <w:tc>
          <w:tcPr>
            <w:tcW w:w="1082" w:type="dxa"/>
            <w:shd w:val="clear" w:color="auto" w:fill="auto"/>
          </w:tcPr>
          <w:p w14:paraId="71217BB5"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14|380</w:t>
            </w:r>
          </w:p>
        </w:tc>
        <w:tc>
          <w:tcPr>
            <w:tcW w:w="3310" w:type="dxa"/>
            <w:shd w:val="clear" w:color="auto" w:fill="auto"/>
          </w:tcPr>
          <w:p w14:paraId="2C93D22E"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31|37|43|47|53|59|61|67</w:t>
            </w:r>
          </w:p>
        </w:tc>
        <w:tc>
          <w:tcPr>
            <w:tcW w:w="1347" w:type="dxa"/>
            <w:shd w:val="clear" w:color="auto" w:fill="auto"/>
          </w:tcPr>
          <w:p w14:paraId="3DF2F944"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2</w:t>
            </w:r>
          </w:p>
        </w:tc>
        <w:tc>
          <w:tcPr>
            <w:tcW w:w="850" w:type="dxa"/>
            <w:shd w:val="clear" w:color="auto" w:fill="auto"/>
          </w:tcPr>
          <w:p w14:paraId="2D517547"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2c</w:t>
            </w:r>
          </w:p>
        </w:tc>
      </w:tr>
      <w:tr w:rsidR="000279DF" w:rsidRPr="000279DF" w14:paraId="60A2F952" w14:textId="77777777" w:rsidTr="00E16E22">
        <w:trPr>
          <w:trHeight w:val="312"/>
          <w:jc w:val="center"/>
        </w:trPr>
        <w:tc>
          <w:tcPr>
            <w:tcW w:w="992" w:type="dxa"/>
            <w:shd w:val="clear" w:color="auto" w:fill="auto"/>
          </w:tcPr>
          <w:p w14:paraId="7201A4FD"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31</w:t>
            </w:r>
          </w:p>
        </w:tc>
        <w:tc>
          <w:tcPr>
            <w:tcW w:w="1135" w:type="dxa"/>
            <w:shd w:val="clear" w:color="auto" w:fill="auto"/>
          </w:tcPr>
          <w:p w14:paraId="44236589"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w:t>
            </w:r>
          </w:p>
        </w:tc>
        <w:tc>
          <w:tcPr>
            <w:tcW w:w="1277" w:type="dxa"/>
            <w:shd w:val="clear" w:color="auto" w:fill="auto"/>
          </w:tcPr>
          <w:p w14:paraId="1CFB1AB4"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5328*22</w:t>
            </w:r>
          </w:p>
        </w:tc>
        <w:tc>
          <w:tcPr>
            <w:tcW w:w="1082" w:type="dxa"/>
            <w:shd w:val="clear" w:color="auto" w:fill="auto"/>
          </w:tcPr>
          <w:p w14:paraId="683C2E60"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16|333</w:t>
            </w:r>
          </w:p>
        </w:tc>
        <w:tc>
          <w:tcPr>
            <w:tcW w:w="3310" w:type="dxa"/>
            <w:shd w:val="clear" w:color="auto" w:fill="auto"/>
          </w:tcPr>
          <w:p w14:paraId="67CC018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31|41|43|47|53|59|61|67</w:t>
            </w:r>
          </w:p>
        </w:tc>
        <w:tc>
          <w:tcPr>
            <w:tcW w:w="1347" w:type="dxa"/>
            <w:shd w:val="clear" w:color="auto" w:fill="auto"/>
          </w:tcPr>
          <w:p w14:paraId="18644E8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2</w:t>
            </w:r>
          </w:p>
        </w:tc>
        <w:tc>
          <w:tcPr>
            <w:tcW w:w="850" w:type="dxa"/>
            <w:shd w:val="clear" w:color="auto" w:fill="auto"/>
          </w:tcPr>
          <w:p w14:paraId="5B261FE8"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2d</w:t>
            </w:r>
          </w:p>
        </w:tc>
      </w:tr>
      <w:tr w:rsidR="000279DF" w:rsidRPr="000279DF" w14:paraId="6469719E" w14:textId="77777777" w:rsidTr="00E16E22">
        <w:trPr>
          <w:trHeight w:val="312"/>
          <w:jc w:val="center"/>
        </w:trPr>
        <w:tc>
          <w:tcPr>
            <w:tcW w:w="992" w:type="dxa"/>
            <w:shd w:val="clear" w:color="auto" w:fill="auto"/>
          </w:tcPr>
          <w:p w14:paraId="6743AA29"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32</w:t>
            </w:r>
          </w:p>
        </w:tc>
        <w:tc>
          <w:tcPr>
            <w:tcW w:w="1135" w:type="dxa"/>
            <w:shd w:val="clear" w:color="auto" w:fill="auto"/>
          </w:tcPr>
          <w:p w14:paraId="29E3CBE6"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1/4</w:t>
            </w:r>
          </w:p>
        </w:tc>
        <w:tc>
          <w:tcPr>
            <w:tcW w:w="1277" w:type="dxa"/>
            <w:shd w:val="clear" w:color="auto" w:fill="auto"/>
          </w:tcPr>
          <w:p w14:paraId="23120AB4"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312</w:t>
            </w:r>
          </w:p>
        </w:tc>
        <w:tc>
          <w:tcPr>
            <w:tcW w:w="1082" w:type="dxa"/>
            <w:shd w:val="clear" w:color="auto" w:fill="auto"/>
          </w:tcPr>
          <w:p w14:paraId="06314E32"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2|156</w:t>
            </w:r>
          </w:p>
        </w:tc>
        <w:tc>
          <w:tcPr>
            <w:tcW w:w="3310" w:type="dxa"/>
            <w:shd w:val="clear" w:color="auto" w:fill="auto"/>
          </w:tcPr>
          <w:p w14:paraId="2C918D7C"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37|79|29|139|151|97|181|157</w:t>
            </w:r>
          </w:p>
        </w:tc>
        <w:tc>
          <w:tcPr>
            <w:tcW w:w="1347" w:type="dxa"/>
            <w:shd w:val="clear" w:color="auto" w:fill="auto"/>
          </w:tcPr>
          <w:p w14:paraId="66EDA629"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2</w:t>
            </w:r>
          </w:p>
        </w:tc>
        <w:tc>
          <w:tcPr>
            <w:tcW w:w="850" w:type="dxa"/>
            <w:shd w:val="clear" w:color="auto" w:fill="auto"/>
          </w:tcPr>
          <w:p w14:paraId="460C641C"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2e</w:t>
            </w:r>
          </w:p>
        </w:tc>
      </w:tr>
      <w:tr w:rsidR="000279DF" w:rsidRPr="000279DF" w14:paraId="1F3D4135" w14:textId="77777777" w:rsidTr="00E16E22">
        <w:trPr>
          <w:trHeight w:val="312"/>
          <w:jc w:val="center"/>
        </w:trPr>
        <w:tc>
          <w:tcPr>
            <w:tcW w:w="992" w:type="dxa"/>
            <w:shd w:val="clear" w:color="auto" w:fill="auto"/>
          </w:tcPr>
          <w:p w14:paraId="3C38A65F"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sz w:val="20"/>
                <w:lang w:val="en-US" w:eastAsia="en-US"/>
              </w:rPr>
              <w:t>33</w:t>
            </w:r>
          </w:p>
        </w:tc>
        <w:tc>
          <w:tcPr>
            <w:tcW w:w="1135" w:type="dxa"/>
            <w:shd w:val="clear" w:color="auto" w:fill="auto"/>
          </w:tcPr>
          <w:p w14:paraId="64535A89"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1/3</w:t>
            </w:r>
          </w:p>
        </w:tc>
        <w:tc>
          <w:tcPr>
            <w:tcW w:w="1277" w:type="dxa"/>
            <w:shd w:val="clear" w:color="auto" w:fill="auto"/>
          </w:tcPr>
          <w:p w14:paraId="6CC5134E"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4280</w:t>
            </w:r>
          </w:p>
        </w:tc>
        <w:tc>
          <w:tcPr>
            <w:tcW w:w="1082" w:type="dxa"/>
            <w:shd w:val="clear" w:color="auto" w:fill="auto"/>
          </w:tcPr>
          <w:p w14:paraId="5F8299DC"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8|535</w:t>
            </w:r>
          </w:p>
        </w:tc>
        <w:tc>
          <w:tcPr>
            <w:tcW w:w="3310" w:type="dxa"/>
            <w:shd w:val="clear" w:color="auto" w:fill="auto"/>
          </w:tcPr>
          <w:p w14:paraId="305576F2"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59|37|157|167|239|83|163|29</w:t>
            </w:r>
          </w:p>
        </w:tc>
        <w:tc>
          <w:tcPr>
            <w:tcW w:w="1347" w:type="dxa"/>
            <w:shd w:val="clear" w:color="auto" w:fill="auto"/>
          </w:tcPr>
          <w:p w14:paraId="59C0FC93"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4</w:t>
            </w:r>
          </w:p>
        </w:tc>
        <w:tc>
          <w:tcPr>
            <w:tcW w:w="850" w:type="dxa"/>
            <w:shd w:val="clear" w:color="auto" w:fill="auto"/>
          </w:tcPr>
          <w:p w14:paraId="5BA68B5C"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4a</w:t>
            </w:r>
          </w:p>
        </w:tc>
      </w:tr>
      <w:tr w:rsidR="000279DF" w:rsidRPr="000279DF" w14:paraId="7C8F9310" w14:textId="77777777" w:rsidTr="00E16E22">
        <w:trPr>
          <w:trHeight w:val="312"/>
          <w:jc w:val="center"/>
        </w:trPr>
        <w:tc>
          <w:tcPr>
            <w:tcW w:w="992" w:type="dxa"/>
            <w:shd w:val="clear" w:color="auto" w:fill="auto"/>
          </w:tcPr>
          <w:p w14:paraId="0BFB609B"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34</w:t>
            </w:r>
          </w:p>
        </w:tc>
        <w:tc>
          <w:tcPr>
            <w:tcW w:w="1135" w:type="dxa"/>
            <w:shd w:val="clear" w:color="auto" w:fill="auto"/>
          </w:tcPr>
          <w:p w14:paraId="45B5BF53" w14:textId="77777777" w:rsidR="000279DF" w:rsidRPr="000279DF" w:rsidRDefault="000279DF" w:rsidP="000279DF">
            <w:pPr>
              <w:widowControl w:val="0"/>
              <w:autoSpaceDE w:val="0"/>
              <w:autoSpaceDN w:val="0"/>
              <w:spacing w:before="41"/>
              <w:ind w:left="10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1/3</w:t>
            </w:r>
          </w:p>
        </w:tc>
        <w:tc>
          <w:tcPr>
            <w:tcW w:w="1277" w:type="dxa"/>
            <w:shd w:val="clear" w:color="auto" w:fill="auto"/>
          </w:tcPr>
          <w:p w14:paraId="6879A2A6" w14:textId="77777777" w:rsidR="000279DF" w:rsidRPr="000279DF" w:rsidRDefault="000279DF" w:rsidP="000279DF">
            <w:pPr>
              <w:widowControl w:val="0"/>
              <w:autoSpaceDE w:val="0"/>
              <w:autoSpaceDN w:val="0"/>
              <w:spacing w:before="41"/>
              <w:ind w:left="107"/>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4160*2</w:t>
            </w:r>
          </w:p>
        </w:tc>
        <w:tc>
          <w:tcPr>
            <w:tcW w:w="1082" w:type="dxa"/>
            <w:shd w:val="clear" w:color="auto" w:fill="auto"/>
          </w:tcPr>
          <w:p w14:paraId="1D61AFCB"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16|260</w:t>
            </w:r>
          </w:p>
        </w:tc>
        <w:tc>
          <w:tcPr>
            <w:tcW w:w="3310" w:type="dxa"/>
            <w:shd w:val="clear" w:color="auto" w:fill="auto"/>
          </w:tcPr>
          <w:p w14:paraId="47A1D164"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163|157|149|137|197|47|241|251</w:t>
            </w:r>
          </w:p>
        </w:tc>
        <w:tc>
          <w:tcPr>
            <w:tcW w:w="1347" w:type="dxa"/>
            <w:shd w:val="clear" w:color="auto" w:fill="auto"/>
          </w:tcPr>
          <w:p w14:paraId="25EAD095" w14:textId="77777777" w:rsidR="000279DF" w:rsidRPr="000279DF" w:rsidRDefault="000279DF" w:rsidP="000279DF">
            <w:pPr>
              <w:widowControl w:val="0"/>
              <w:autoSpaceDE w:val="0"/>
              <w:autoSpaceDN w:val="0"/>
              <w:spacing w:before="41"/>
              <w:ind w:left="110"/>
              <w:jc w:val="center"/>
              <w:rPr>
                <w:rFonts w:ascii="Times New Roman" w:eastAsia="Times New Roman" w:hAnsi="Times New Roman" w:cs="Times New Roman"/>
                <w:w w:val="99"/>
                <w:sz w:val="20"/>
                <w:lang w:val="en-US" w:eastAsia="en-US"/>
              </w:rPr>
            </w:pPr>
            <w:r w:rsidRPr="000279DF">
              <w:rPr>
                <w:rFonts w:ascii="Times New Roman" w:eastAsia="Times New Roman" w:hAnsi="Times New Roman" w:cs="Times New Roman"/>
                <w:w w:val="99"/>
                <w:sz w:val="20"/>
                <w:lang w:val="en-US" w:eastAsia="en-US"/>
              </w:rPr>
              <w:t>4</w:t>
            </w:r>
          </w:p>
        </w:tc>
        <w:tc>
          <w:tcPr>
            <w:tcW w:w="850" w:type="dxa"/>
            <w:shd w:val="clear" w:color="auto" w:fill="auto"/>
          </w:tcPr>
          <w:p w14:paraId="3C50A325" w14:textId="77777777" w:rsidR="000279DF" w:rsidRPr="000279DF" w:rsidRDefault="000279DF" w:rsidP="000279DF">
            <w:pPr>
              <w:widowControl w:val="0"/>
              <w:autoSpaceDE w:val="0"/>
              <w:autoSpaceDN w:val="0"/>
              <w:spacing w:before="41"/>
              <w:ind w:left="10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w:t>
            </w:r>
          </w:p>
        </w:tc>
      </w:tr>
    </w:tbl>
    <w:p w14:paraId="2B09B7BD" w14:textId="77777777" w:rsidR="000279DF" w:rsidRPr="000279DF" w:rsidRDefault="000279DF" w:rsidP="000279DF">
      <w:pPr>
        <w:spacing w:after="120" w:line="259" w:lineRule="auto"/>
        <w:ind w:rightChars="1300" w:right="2860"/>
        <w:rPr>
          <w:rFonts w:ascii="Times New Roman" w:eastAsia="Malgun Gothic" w:hAnsi="Times New Roman" w:cs="Times New Roman"/>
          <w:lang w:val="en-US" w:eastAsia="ko-KR"/>
        </w:rPr>
      </w:pPr>
    </w:p>
    <w:p w14:paraId="2EDA88EE" w14:textId="77777777" w:rsidR="000279DF" w:rsidRPr="000279DF" w:rsidRDefault="000279DF" w:rsidP="000279DF">
      <w:pPr>
        <w:rPr>
          <w:rFonts w:ascii="Times New Roman" w:eastAsia="SimSun" w:hAnsi="Times New Roman" w:cs="Times New Roman"/>
          <w:color w:val="5B9BD5"/>
        </w:rPr>
      </w:pPr>
    </w:p>
    <w:p w14:paraId="10C3DFF1" w14:textId="77777777" w:rsidR="000279DF" w:rsidRPr="000279DF" w:rsidRDefault="000279DF" w:rsidP="000279DF">
      <w:pPr>
        <w:rPr>
          <w:rFonts w:eastAsia="SimSun"/>
        </w:rPr>
      </w:pPr>
      <w:r w:rsidRPr="000279DF">
        <w:rPr>
          <w:rFonts w:ascii="Times New Roman" w:eastAsia="SimSun" w:hAnsi="Times New Roman" w:cs="Times New Roman"/>
          <w:color w:val="5B9BD5"/>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5BB87537" w14:textId="77777777" w:rsidTr="00E16E22">
        <w:trPr>
          <w:cantSplit/>
          <w:trHeight w:val="446"/>
          <w:tblHeader/>
          <w:jc w:val="right"/>
        </w:trPr>
        <w:tc>
          <w:tcPr>
            <w:tcW w:w="1322" w:type="dxa"/>
            <w:noWrap/>
          </w:tcPr>
          <w:p w14:paraId="4572CCFC" w14:textId="77777777" w:rsidR="000279DF" w:rsidRPr="000279DF" w:rsidRDefault="000279DF" w:rsidP="000279DF">
            <w:pPr>
              <w:rPr>
                <w:rFonts w:eastAsia="SimSun"/>
                <w:b/>
                <w:bCs/>
              </w:rPr>
            </w:pPr>
            <w:r w:rsidRPr="000279DF">
              <w:rPr>
                <w:rFonts w:eastAsia="SimSun"/>
                <w:b/>
                <w:bCs/>
              </w:rPr>
              <w:lastRenderedPageBreak/>
              <w:t>Comment Number:</w:t>
            </w:r>
          </w:p>
          <w:p w14:paraId="602EAE5F" w14:textId="77777777" w:rsidR="000279DF" w:rsidRPr="000279DF" w:rsidRDefault="000279DF" w:rsidP="000279DF">
            <w:pPr>
              <w:rPr>
                <w:rFonts w:eastAsia="SimSun"/>
                <w:b/>
                <w:bCs/>
              </w:rPr>
            </w:pPr>
            <w:r w:rsidRPr="000279DF">
              <w:rPr>
                <w:rFonts w:eastAsia="SimSun"/>
                <w:b/>
                <w:bCs/>
              </w:rPr>
              <w:t>Name-#</w:t>
            </w:r>
          </w:p>
        </w:tc>
        <w:tc>
          <w:tcPr>
            <w:tcW w:w="1248" w:type="dxa"/>
          </w:tcPr>
          <w:p w14:paraId="79E44FA5"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7"/>
            </w:r>
          </w:p>
        </w:tc>
        <w:tc>
          <w:tcPr>
            <w:tcW w:w="1303" w:type="dxa"/>
            <w:noWrap/>
          </w:tcPr>
          <w:p w14:paraId="46D064AD"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43B324E1" w14:textId="77777777" w:rsidR="000279DF" w:rsidRPr="000279DF" w:rsidRDefault="000279DF" w:rsidP="000279DF">
            <w:pPr>
              <w:rPr>
                <w:rFonts w:eastAsia="SimSun"/>
                <w:b/>
                <w:bCs/>
              </w:rPr>
            </w:pPr>
            <w:r w:rsidRPr="000279DF">
              <w:rPr>
                <w:rFonts w:eastAsia="SimSun"/>
                <w:b/>
                <w:bCs/>
              </w:rPr>
              <w:t>Section, Table, Figure</w:t>
            </w:r>
          </w:p>
          <w:p w14:paraId="4A9A9205" w14:textId="77777777" w:rsidR="000279DF" w:rsidRPr="000279DF" w:rsidRDefault="000279DF" w:rsidP="000279DF">
            <w:pPr>
              <w:rPr>
                <w:rFonts w:eastAsia="SimSun"/>
                <w:b/>
                <w:bCs/>
              </w:rPr>
            </w:pPr>
          </w:p>
        </w:tc>
        <w:tc>
          <w:tcPr>
            <w:tcW w:w="1548" w:type="dxa"/>
            <w:noWrap/>
          </w:tcPr>
          <w:p w14:paraId="26E0B232"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1520DC9E"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28BC5292" w14:textId="77777777" w:rsidR="000279DF" w:rsidRPr="000279DF" w:rsidRDefault="000279DF" w:rsidP="000279DF">
            <w:pPr>
              <w:rPr>
                <w:rFonts w:eastAsia="SimSun"/>
                <w:b/>
                <w:bCs/>
              </w:rPr>
            </w:pPr>
            <w:r w:rsidRPr="000279DF">
              <w:rPr>
                <w:rFonts w:eastAsia="SimSun"/>
                <w:b/>
                <w:bCs/>
              </w:rPr>
              <w:t xml:space="preserve">Proposed change to ITU-R M.2092-1, short editorial changes can be </w:t>
            </w:r>
            <w:proofErr w:type="gramStart"/>
            <w:r w:rsidRPr="000279DF">
              <w:rPr>
                <w:rFonts w:eastAsia="SimSun"/>
                <w:b/>
                <w:bCs/>
              </w:rPr>
              <w:t>include</w:t>
            </w:r>
            <w:proofErr w:type="gramEnd"/>
            <w:r w:rsidRPr="000279DF">
              <w:rPr>
                <w:rFonts w:eastAsia="SimSun"/>
                <w:b/>
                <w:bCs/>
              </w:rPr>
              <w:t xml:space="preserve"> here (large changes should be documented below)</w:t>
            </w:r>
          </w:p>
        </w:tc>
      </w:tr>
      <w:tr w:rsidR="000279DF" w:rsidRPr="000279DF" w14:paraId="3A622F62" w14:textId="77777777" w:rsidTr="00E16E22">
        <w:trPr>
          <w:cantSplit/>
          <w:trHeight w:val="1500"/>
          <w:jc w:val="right"/>
        </w:trPr>
        <w:tc>
          <w:tcPr>
            <w:tcW w:w="1322" w:type="dxa"/>
          </w:tcPr>
          <w:p w14:paraId="4E75B870"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5</w:t>
            </w:r>
          </w:p>
        </w:tc>
        <w:tc>
          <w:tcPr>
            <w:tcW w:w="1248" w:type="dxa"/>
          </w:tcPr>
          <w:p w14:paraId="15318B63" w14:textId="77777777" w:rsidR="000279DF" w:rsidRPr="000279DF" w:rsidRDefault="000279DF" w:rsidP="000279DF">
            <w:pPr>
              <w:rPr>
                <w:rFonts w:eastAsia="SimSun"/>
                <w:i/>
              </w:rPr>
            </w:pPr>
            <w:r w:rsidRPr="000279DF">
              <w:rPr>
                <w:rFonts w:eastAsia="SimSun"/>
                <w:i/>
              </w:rPr>
              <w:t>NA</w:t>
            </w:r>
          </w:p>
        </w:tc>
        <w:tc>
          <w:tcPr>
            <w:tcW w:w="1303" w:type="dxa"/>
          </w:tcPr>
          <w:p w14:paraId="28BD219E"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4 / Section 4.9.2</w:t>
            </w:r>
          </w:p>
        </w:tc>
        <w:tc>
          <w:tcPr>
            <w:tcW w:w="1436" w:type="dxa"/>
          </w:tcPr>
          <w:p w14:paraId="7ABF7D44" w14:textId="77777777" w:rsidR="000279DF" w:rsidRPr="000279DF" w:rsidRDefault="000279DF" w:rsidP="000279DF">
            <w:pPr>
              <w:rPr>
                <w:rFonts w:eastAsia="DengXian" w:cs="Arial"/>
                <w:i/>
                <w:lang w:val="en-US" w:eastAsia="zh-CN"/>
              </w:rPr>
            </w:pPr>
            <w:r w:rsidRPr="000279DF">
              <w:rPr>
                <w:rFonts w:eastAsia="Malgun Gothic" w:cs="Arial"/>
                <w:i/>
                <w:lang w:val="en-US" w:eastAsia="ko-KR"/>
              </w:rPr>
              <w:t>Table 35</w:t>
            </w:r>
          </w:p>
        </w:tc>
        <w:tc>
          <w:tcPr>
            <w:tcW w:w="1548" w:type="dxa"/>
          </w:tcPr>
          <w:p w14:paraId="1F3595DD" w14:textId="77777777" w:rsidR="000279DF" w:rsidRPr="000279DF" w:rsidRDefault="000279DF" w:rsidP="000279DF">
            <w:pPr>
              <w:rPr>
                <w:rFonts w:eastAsia="SimSun"/>
                <w:i/>
              </w:rPr>
            </w:pPr>
            <w:r w:rsidRPr="000279DF">
              <w:rPr>
                <w:rFonts w:eastAsia="SimSun"/>
                <w:i/>
              </w:rPr>
              <w:t>Clarification</w:t>
            </w:r>
          </w:p>
        </w:tc>
        <w:tc>
          <w:tcPr>
            <w:tcW w:w="3526" w:type="dxa"/>
          </w:tcPr>
          <w:p w14:paraId="65C2F202" w14:textId="77777777" w:rsidR="000279DF" w:rsidRPr="000279DF" w:rsidRDefault="000279DF" w:rsidP="000279DF">
            <w:pPr>
              <w:jc w:val="both"/>
              <w:rPr>
                <w:rFonts w:eastAsia="SimSun"/>
                <w:lang w:val="en-US" w:eastAsia="ko-KR"/>
              </w:rPr>
            </w:pPr>
            <w:r w:rsidRPr="000279DF">
              <w:rPr>
                <w:rFonts w:eastAsia="SimSun" w:cs="Arial"/>
                <w:color w:val="000000"/>
                <w:shd w:val="clear" w:color="auto" w:fill="FAFBFC"/>
              </w:rPr>
              <w:t>No timeout rules for sending responses (resource allocation) to resource requests in VDE-TER</w:t>
            </w:r>
          </w:p>
          <w:p w14:paraId="02CB35CF" w14:textId="77777777" w:rsidR="000279DF" w:rsidRPr="000279DF" w:rsidRDefault="000279DF" w:rsidP="000279DF">
            <w:pPr>
              <w:jc w:val="both"/>
              <w:rPr>
                <w:rFonts w:eastAsia="SimSun"/>
                <w:lang w:val="en-US" w:eastAsia="ko-KR"/>
              </w:rPr>
            </w:pPr>
          </w:p>
        </w:tc>
        <w:tc>
          <w:tcPr>
            <w:tcW w:w="4425" w:type="dxa"/>
          </w:tcPr>
          <w:p w14:paraId="48DBFC13" w14:textId="77777777" w:rsidR="000279DF" w:rsidRPr="000279DF" w:rsidRDefault="000279DF" w:rsidP="000279DF">
            <w:pPr>
              <w:jc w:val="both"/>
              <w:rPr>
                <w:rFonts w:eastAsia="SimSun" w:cs="Arial"/>
                <w:lang w:val="en-US" w:eastAsia="zh-CN"/>
              </w:rPr>
            </w:pPr>
            <w:r w:rsidRPr="000279DF">
              <w:rPr>
                <w:rFonts w:eastAsia="SimSun" w:cs="Arial"/>
                <w:color w:val="000000"/>
                <w:shd w:val="clear" w:color="auto" w:fill="FAFBFC"/>
              </w:rPr>
              <w:t>“Note: Resource allocation should be provided within the default TDMA frame size (90 slots) after receiving a resource request”</w:t>
            </w:r>
          </w:p>
        </w:tc>
      </w:tr>
    </w:tbl>
    <w:p w14:paraId="63C0A235" w14:textId="77777777" w:rsidR="000279DF" w:rsidRPr="000279DF" w:rsidRDefault="000279DF" w:rsidP="000279DF">
      <w:pPr>
        <w:rPr>
          <w:rFonts w:eastAsia="SimSun"/>
          <w:lang w:val="en-US" w:eastAsia="zh-CN"/>
        </w:rPr>
      </w:pPr>
    </w:p>
    <w:p w14:paraId="701BC2C3" w14:textId="77777777" w:rsidR="000279DF" w:rsidRPr="000279DF" w:rsidRDefault="000279DF" w:rsidP="000279DF">
      <w:pPr>
        <w:rPr>
          <w:rFonts w:eastAsia="SimSun"/>
          <w:lang w:val="en-US" w:eastAsia="zh-CN"/>
        </w:rPr>
      </w:pPr>
    </w:p>
    <w:p w14:paraId="740BA82D" w14:textId="77777777" w:rsidR="000279DF" w:rsidRPr="000279DF" w:rsidRDefault="000279DF" w:rsidP="000279DF">
      <w:pPr>
        <w:rPr>
          <w:rFonts w:eastAsia="SimSun"/>
          <w:lang w:val="en-US" w:eastAsia="ko-KR"/>
        </w:rPr>
      </w:pPr>
    </w:p>
    <w:p w14:paraId="7E3FB191" w14:textId="77777777" w:rsidR="000279DF" w:rsidRPr="000279DF" w:rsidRDefault="000279DF" w:rsidP="000279DF">
      <w:pPr>
        <w:rPr>
          <w:rFonts w:eastAsia="SimSun"/>
          <w:lang w:val="en-US" w:eastAsia="ko-KR"/>
        </w:rPr>
      </w:pPr>
    </w:p>
    <w:p w14:paraId="6C8C052E" w14:textId="77777777" w:rsidR="000279DF" w:rsidRPr="000279DF" w:rsidRDefault="000279DF" w:rsidP="000279DF">
      <w:pPr>
        <w:rPr>
          <w:rFonts w:eastAsia="SimSun"/>
          <w:lang w:val="en-US" w:eastAsia="ko-KR"/>
        </w:rPr>
      </w:pPr>
    </w:p>
    <w:p w14:paraId="52AF9924" w14:textId="77777777" w:rsidR="000279DF" w:rsidRPr="000279DF" w:rsidRDefault="000279DF" w:rsidP="000279DF">
      <w:pPr>
        <w:rPr>
          <w:rFonts w:eastAsia="SimSun"/>
          <w:b/>
          <w:lang w:val="en-US" w:eastAsia="zh-CN"/>
        </w:rPr>
        <w:sectPr w:rsidR="000279DF" w:rsidRPr="000279DF" w:rsidSect="00AA4473">
          <w:headerReference w:type="default" r:id="rId23"/>
          <w:footerReference w:type="default" r:id="rId24"/>
          <w:pgSz w:w="16838" w:h="11906" w:orient="landscape"/>
          <w:pgMar w:top="1134" w:right="1134" w:bottom="1134" w:left="1134" w:header="709" w:footer="709" w:gutter="0"/>
          <w:cols w:space="720"/>
          <w:docGrid w:linePitch="360"/>
        </w:sectPr>
      </w:pPr>
    </w:p>
    <w:p w14:paraId="3592D56B" w14:textId="77777777" w:rsidR="000279DF" w:rsidRPr="000279DF" w:rsidRDefault="000279DF" w:rsidP="000279DF">
      <w:pPr>
        <w:rPr>
          <w:ins w:id="4" w:author="小溪" w:date="2022-08-05T14:59:00Z"/>
          <w:rFonts w:eastAsia="SimSun"/>
          <w:b/>
          <w:lang w:val="en-US" w:eastAsia="zh-CN"/>
        </w:rPr>
      </w:pPr>
      <w:r w:rsidRPr="000279DF">
        <w:rPr>
          <w:rFonts w:eastAsia="SimSun" w:hint="eastAsia"/>
          <w:b/>
          <w:lang w:val="en-US" w:eastAsia="zh-CN"/>
        </w:rPr>
        <w:lastRenderedPageBreak/>
        <w:t>Comments:</w:t>
      </w:r>
    </w:p>
    <w:p w14:paraId="5D122D74" w14:textId="77777777" w:rsidR="000279DF" w:rsidRPr="000279DF" w:rsidRDefault="000279DF" w:rsidP="000279DF">
      <w:pPr>
        <w:keepNext/>
        <w:spacing w:before="240" w:after="240"/>
        <w:outlineLvl w:val="0"/>
        <w:rPr>
          <w:rFonts w:ascii="Calibri" w:eastAsia="SimSun" w:hAnsi="Calibri"/>
          <w:b/>
          <w:caps/>
          <w:color w:val="0070C0"/>
          <w:kern w:val="28"/>
          <w:sz w:val="30"/>
          <w:szCs w:val="30"/>
          <w:lang w:eastAsia="de-DE"/>
        </w:rPr>
      </w:pPr>
      <w:r w:rsidRPr="000279DF">
        <w:rPr>
          <w:rFonts w:ascii="Calibri" w:eastAsia="SimSun" w:hAnsi="Calibri"/>
          <w:b/>
          <w:caps/>
          <w:color w:val="0070C0"/>
          <w:kern w:val="28"/>
          <w:sz w:val="30"/>
          <w:szCs w:val="30"/>
          <w:lang w:eastAsia="de-DE"/>
        </w:rPr>
        <w:t>KOREA NSO-5</w:t>
      </w:r>
    </w:p>
    <w:p w14:paraId="1D66B534" w14:textId="77777777" w:rsidR="000279DF" w:rsidRPr="000279DF" w:rsidRDefault="000279DF" w:rsidP="000279DF">
      <w:pPr>
        <w:rPr>
          <w:rFonts w:eastAsia="SimSun"/>
          <w:lang w:eastAsia="de-DE"/>
        </w:rPr>
      </w:pPr>
    </w:p>
    <w:p w14:paraId="08423B40" w14:textId="77777777" w:rsidR="000279DF" w:rsidRPr="000279DF" w:rsidRDefault="000279DF" w:rsidP="000279DF">
      <w:pPr>
        <w:rPr>
          <w:rFonts w:eastAsia="Malgun Gothic"/>
          <w:lang w:eastAsia="ko-KR"/>
        </w:rPr>
      </w:pPr>
      <w:r w:rsidRPr="000279DF">
        <w:rPr>
          <w:rFonts w:eastAsia="Malgun Gothic" w:hint="eastAsia"/>
          <w:lang w:eastAsia="ko-KR"/>
        </w:rPr>
        <w:t>W</w:t>
      </w:r>
      <w:r w:rsidRPr="000279DF">
        <w:rPr>
          <w:rFonts w:eastAsia="Malgun Gothic"/>
          <w:lang w:eastAsia="ko-KR"/>
        </w:rPr>
        <w:t xml:space="preserve">hen a ship transmits a resource request to the coast, a timeout is required for processing when the request fails. Accordingly, the time to send a </w:t>
      </w:r>
      <w:proofErr w:type="gramStart"/>
      <w:r w:rsidRPr="000279DF">
        <w:rPr>
          <w:rFonts w:eastAsia="Malgun Gothic"/>
          <w:lang w:eastAsia="ko-KR"/>
        </w:rPr>
        <w:t>response(</w:t>
      </w:r>
      <w:proofErr w:type="gramEnd"/>
      <w:r w:rsidRPr="000279DF">
        <w:rPr>
          <w:rFonts w:eastAsia="Malgun Gothic"/>
          <w:lang w:eastAsia="ko-KR"/>
        </w:rPr>
        <w:t xml:space="preserve">resource allocation message) when a resource request message is received in the note of Table 35 Resource Allocation is specified as default TDMA frame size (90 slots = about 2.4 seconds) </w:t>
      </w:r>
    </w:p>
    <w:p w14:paraId="6FE7B1EE" w14:textId="77777777" w:rsidR="000279DF" w:rsidRPr="000279DF" w:rsidRDefault="000279DF" w:rsidP="000279DF">
      <w:pPr>
        <w:rPr>
          <w:rFonts w:eastAsia="SimSun"/>
          <w:lang w:eastAsia="de-DE"/>
        </w:rPr>
      </w:pPr>
    </w:p>
    <w:p w14:paraId="26A1F3B2"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4.9.2</w:t>
      </w:r>
      <w:r w:rsidRPr="000279DF">
        <w:rPr>
          <w:rFonts w:ascii="Times New Roman" w:hAnsi="Times New Roman" w:cs="Times New Roman"/>
          <w:b/>
          <w:caps/>
          <w:color w:val="0070C0"/>
          <w:kern w:val="28"/>
          <w:sz w:val="24"/>
          <w:szCs w:val="20"/>
        </w:rPr>
        <w:tab/>
        <w:t>Resource allocation</w:t>
      </w:r>
    </w:p>
    <w:p w14:paraId="2E0EAD6F" w14:textId="77777777" w:rsidR="000279DF" w:rsidRPr="000279DF" w:rsidRDefault="000279DF" w:rsidP="000279DF">
      <w:pPr>
        <w:rPr>
          <w:rFonts w:ascii="Times New Roman" w:eastAsia="SimSun" w:hAnsi="Times New Roman" w:cs="Times New Roman"/>
        </w:rPr>
      </w:pPr>
    </w:p>
    <w:p w14:paraId="042056E4"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TABLE 35</w:t>
      </w:r>
    </w:p>
    <w:p w14:paraId="67B21AF4"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Resource allocation</w:t>
      </w:r>
    </w:p>
    <w:p w14:paraId="36C0F056" w14:textId="77777777" w:rsidR="000279DF" w:rsidRPr="000279DF" w:rsidRDefault="000279DF" w:rsidP="000279DF">
      <w:pPr>
        <w:jc w:val="center"/>
        <w:rPr>
          <w:rFonts w:ascii="Times New Roman" w:eastAsia="SimSun" w:hAnsi="Times New Roman" w:cs="Times New Roman"/>
          <w:b/>
          <w:bCs/>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4"/>
        <w:gridCol w:w="686"/>
        <w:gridCol w:w="775"/>
        <w:gridCol w:w="1172"/>
        <w:gridCol w:w="6762"/>
      </w:tblGrid>
      <w:tr w:rsidR="000279DF" w:rsidRPr="000279DF" w14:paraId="43B11579" w14:textId="77777777" w:rsidTr="00E16E22">
        <w:trPr>
          <w:trHeight w:val="388"/>
          <w:jc w:val="center"/>
        </w:trPr>
        <w:tc>
          <w:tcPr>
            <w:tcW w:w="9909" w:type="dxa"/>
            <w:gridSpan w:val="5"/>
            <w:shd w:val="clear" w:color="auto" w:fill="auto"/>
            <w:vAlign w:val="center"/>
          </w:tcPr>
          <w:p w14:paraId="22D0EA16"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Resource</w:t>
            </w:r>
            <w:r w:rsidRPr="000279DF">
              <w:rPr>
                <w:rFonts w:ascii="Times New Roman" w:eastAsia="Times New Roman" w:hAnsi="Times New Roman" w:cs="Times New Roman"/>
                <w:b/>
                <w:spacing w:val="-5"/>
                <w:sz w:val="20"/>
                <w:lang w:val="en-US" w:eastAsia="en-US"/>
              </w:rPr>
              <w:t xml:space="preserve"> </w:t>
            </w:r>
            <w:r w:rsidRPr="000279DF">
              <w:rPr>
                <w:rFonts w:ascii="Times New Roman" w:eastAsia="Times New Roman" w:hAnsi="Times New Roman" w:cs="Times New Roman"/>
                <w:b/>
                <w:sz w:val="20"/>
                <w:lang w:val="en-US" w:eastAsia="en-US"/>
              </w:rPr>
              <w:t>allocation</w:t>
            </w:r>
          </w:p>
        </w:tc>
      </w:tr>
      <w:tr w:rsidR="000279DF" w:rsidRPr="000279DF" w14:paraId="5B4A1634" w14:textId="77777777" w:rsidTr="00E16E22">
        <w:trPr>
          <w:trHeight w:val="621"/>
          <w:jc w:val="center"/>
        </w:trPr>
        <w:tc>
          <w:tcPr>
            <w:tcW w:w="514" w:type="dxa"/>
            <w:shd w:val="clear" w:color="auto" w:fill="auto"/>
            <w:vAlign w:val="center"/>
          </w:tcPr>
          <w:p w14:paraId="7B91A7BB" w14:textId="77777777" w:rsidR="000279DF" w:rsidRPr="000279DF" w:rsidRDefault="000279DF" w:rsidP="000279DF">
            <w:pPr>
              <w:widowControl w:val="0"/>
              <w:autoSpaceDE w:val="0"/>
              <w:autoSpaceDN w:val="0"/>
              <w:spacing w:line="242" w:lineRule="auto"/>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Fiel</w:t>
            </w:r>
            <w:r w:rsidRPr="000279DF">
              <w:rPr>
                <w:rFonts w:ascii="Times New Roman" w:eastAsia="Times New Roman" w:hAnsi="Times New Roman" w:cs="Times New Roman"/>
                <w:b/>
                <w:spacing w:val="-47"/>
                <w:sz w:val="20"/>
                <w:lang w:val="en-US" w:eastAsia="en-US"/>
              </w:rPr>
              <w:t xml:space="preserve"> </w:t>
            </w:r>
            <w:r w:rsidRPr="000279DF">
              <w:rPr>
                <w:rFonts w:ascii="Times New Roman" w:eastAsia="Times New Roman" w:hAnsi="Times New Roman" w:cs="Times New Roman"/>
                <w:b/>
                <w:spacing w:val="-1"/>
                <w:sz w:val="20"/>
                <w:lang w:val="en-US" w:eastAsia="en-US"/>
              </w:rPr>
              <w:t>d</w:t>
            </w:r>
            <w:r w:rsidRPr="000279DF">
              <w:rPr>
                <w:rFonts w:ascii="Times New Roman" w:eastAsia="Times New Roman" w:hAnsi="Times New Roman" w:cs="Times New Roman"/>
                <w:b/>
                <w:spacing w:val="-12"/>
                <w:sz w:val="20"/>
                <w:lang w:val="en-US" w:eastAsia="en-US"/>
              </w:rPr>
              <w:t xml:space="preserve"> </w:t>
            </w:r>
            <w:r w:rsidRPr="000279DF">
              <w:rPr>
                <w:rFonts w:ascii="Times New Roman" w:eastAsia="Times New Roman" w:hAnsi="Times New Roman" w:cs="Times New Roman"/>
                <w:b/>
                <w:spacing w:val="-1"/>
                <w:sz w:val="20"/>
                <w:lang w:val="en-US" w:eastAsia="en-US"/>
              </w:rPr>
              <w:t>no</w:t>
            </w:r>
          </w:p>
        </w:tc>
        <w:tc>
          <w:tcPr>
            <w:tcW w:w="686" w:type="dxa"/>
            <w:shd w:val="clear" w:color="auto" w:fill="auto"/>
            <w:vAlign w:val="center"/>
          </w:tcPr>
          <w:p w14:paraId="1DDCBCE7" w14:textId="77777777" w:rsidR="000279DF" w:rsidRPr="000279DF" w:rsidRDefault="000279DF" w:rsidP="000279DF">
            <w:pPr>
              <w:widowControl w:val="0"/>
              <w:autoSpaceDE w:val="0"/>
              <w:autoSpaceDN w:val="0"/>
              <w:spacing w:line="242" w:lineRule="auto"/>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Value</w:t>
            </w:r>
            <w:r w:rsidRPr="000279DF">
              <w:rPr>
                <w:rFonts w:ascii="Times New Roman" w:eastAsia="Times New Roman" w:hAnsi="Times New Roman" w:cs="Times New Roman"/>
                <w:b/>
                <w:spacing w:val="-48"/>
                <w:sz w:val="20"/>
                <w:lang w:val="en-US" w:eastAsia="en-US"/>
              </w:rPr>
              <w:t xml:space="preserve"> </w:t>
            </w:r>
            <w:r w:rsidRPr="000279DF">
              <w:rPr>
                <w:rFonts w:ascii="Times New Roman" w:eastAsia="Times New Roman" w:hAnsi="Times New Roman" w:cs="Times New Roman"/>
                <w:b/>
                <w:sz w:val="20"/>
                <w:lang w:val="en-US" w:eastAsia="en-US"/>
              </w:rPr>
              <w:t>(Dec)</w:t>
            </w:r>
          </w:p>
        </w:tc>
        <w:tc>
          <w:tcPr>
            <w:tcW w:w="775" w:type="dxa"/>
            <w:shd w:val="clear" w:color="auto" w:fill="auto"/>
            <w:vAlign w:val="center"/>
          </w:tcPr>
          <w:p w14:paraId="3847A915" w14:textId="77777777" w:rsidR="000279DF" w:rsidRPr="000279DF" w:rsidRDefault="000279DF" w:rsidP="000279DF">
            <w:pPr>
              <w:widowControl w:val="0"/>
              <w:autoSpaceDE w:val="0"/>
              <w:autoSpaceDN w:val="0"/>
              <w:spacing w:line="242" w:lineRule="auto"/>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Size</w:t>
            </w:r>
            <w:r w:rsidRPr="000279DF">
              <w:rPr>
                <w:rFonts w:ascii="Times New Roman" w:eastAsia="Times New Roman" w:hAnsi="Times New Roman" w:cs="Times New Roman"/>
                <w:b/>
                <w:spacing w:val="1"/>
                <w:sz w:val="20"/>
                <w:lang w:val="en-US" w:eastAsia="en-US"/>
              </w:rPr>
              <w:t xml:space="preserve"> </w:t>
            </w:r>
            <w:r w:rsidRPr="000279DF">
              <w:rPr>
                <w:rFonts w:ascii="Times New Roman" w:eastAsia="Times New Roman" w:hAnsi="Times New Roman" w:cs="Times New Roman"/>
                <w:b/>
                <w:w w:val="95"/>
                <w:sz w:val="20"/>
                <w:lang w:val="en-US" w:eastAsia="en-US"/>
              </w:rPr>
              <w:t>(Bytes)</w:t>
            </w:r>
          </w:p>
        </w:tc>
        <w:tc>
          <w:tcPr>
            <w:tcW w:w="1172" w:type="dxa"/>
            <w:shd w:val="clear" w:color="auto" w:fill="auto"/>
            <w:vAlign w:val="center"/>
          </w:tcPr>
          <w:p w14:paraId="302E6931"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Function</w:t>
            </w:r>
          </w:p>
        </w:tc>
        <w:tc>
          <w:tcPr>
            <w:tcW w:w="6762" w:type="dxa"/>
            <w:shd w:val="clear" w:color="auto" w:fill="auto"/>
            <w:vAlign w:val="center"/>
          </w:tcPr>
          <w:p w14:paraId="7F86391D"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Content</w:t>
            </w:r>
          </w:p>
        </w:tc>
      </w:tr>
      <w:tr w:rsidR="000279DF" w:rsidRPr="000279DF" w14:paraId="5491C128" w14:textId="77777777" w:rsidTr="00E16E22">
        <w:trPr>
          <w:trHeight w:val="309"/>
          <w:jc w:val="center"/>
        </w:trPr>
        <w:tc>
          <w:tcPr>
            <w:tcW w:w="514" w:type="dxa"/>
            <w:shd w:val="clear" w:color="auto" w:fill="auto"/>
            <w:vAlign w:val="center"/>
          </w:tcPr>
          <w:p w14:paraId="4442AEB8"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686" w:type="dxa"/>
            <w:shd w:val="clear" w:color="auto" w:fill="auto"/>
            <w:vAlign w:val="center"/>
          </w:tcPr>
          <w:p w14:paraId="4D359CEA"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004</w:t>
            </w:r>
          </w:p>
        </w:tc>
        <w:tc>
          <w:tcPr>
            <w:tcW w:w="775" w:type="dxa"/>
            <w:shd w:val="clear" w:color="auto" w:fill="auto"/>
            <w:vAlign w:val="center"/>
          </w:tcPr>
          <w:p w14:paraId="1CD18F35" w14:textId="77777777" w:rsidR="000279DF" w:rsidRPr="000279DF" w:rsidRDefault="000279DF" w:rsidP="000279DF">
            <w:pPr>
              <w:widowControl w:val="0"/>
              <w:autoSpaceDE w:val="0"/>
              <w:autoSpaceDN w:val="0"/>
              <w:spacing w:before="41"/>
              <w:ind w:left="72"/>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172" w:type="dxa"/>
            <w:shd w:val="clear" w:color="auto" w:fill="auto"/>
            <w:vAlign w:val="center"/>
          </w:tcPr>
          <w:p w14:paraId="2E6FA1B2" w14:textId="77777777" w:rsidR="000279DF" w:rsidRPr="000279DF" w:rsidRDefault="000279DF" w:rsidP="000279DF">
            <w:pPr>
              <w:widowControl w:val="0"/>
              <w:autoSpaceDE w:val="0"/>
              <w:autoSpaceDN w:val="0"/>
              <w:spacing w:before="41"/>
              <w:ind w:left="70"/>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Type</w:t>
            </w:r>
          </w:p>
        </w:tc>
        <w:tc>
          <w:tcPr>
            <w:tcW w:w="6762" w:type="dxa"/>
            <w:shd w:val="clear" w:color="auto" w:fill="auto"/>
          </w:tcPr>
          <w:p w14:paraId="0B9B0169" w14:textId="77777777" w:rsidR="000279DF" w:rsidRPr="000279DF" w:rsidRDefault="000279DF" w:rsidP="000279DF">
            <w:pPr>
              <w:widowControl w:val="0"/>
              <w:autoSpaceDE w:val="0"/>
              <w:autoSpaceDN w:val="0"/>
              <w:rPr>
                <w:rFonts w:ascii="Times New Roman" w:eastAsia="Times New Roman" w:hAnsi="Times New Roman" w:cs="Times New Roman"/>
                <w:sz w:val="20"/>
                <w:lang w:val="en-US" w:eastAsia="en-US"/>
              </w:rPr>
            </w:pPr>
          </w:p>
        </w:tc>
      </w:tr>
      <w:tr w:rsidR="000279DF" w:rsidRPr="000279DF" w14:paraId="322CAE37" w14:textId="77777777" w:rsidTr="00E16E22">
        <w:trPr>
          <w:trHeight w:val="539"/>
          <w:jc w:val="center"/>
        </w:trPr>
        <w:tc>
          <w:tcPr>
            <w:tcW w:w="514" w:type="dxa"/>
            <w:shd w:val="clear" w:color="auto" w:fill="auto"/>
            <w:vAlign w:val="center"/>
          </w:tcPr>
          <w:p w14:paraId="76ABF538" w14:textId="77777777" w:rsidR="000279DF" w:rsidRPr="000279DF" w:rsidRDefault="000279DF" w:rsidP="000279DF">
            <w:pPr>
              <w:widowControl w:val="0"/>
              <w:autoSpaceDE w:val="0"/>
              <w:autoSpaceDN w:val="0"/>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2</w:t>
            </w:r>
          </w:p>
        </w:tc>
        <w:tc>
          <w:tcPr>
            <w:tcW w:w="686" w:type="dxa"/>
            <w:shd w:val="clear" w:color="auto" w:fill="auto"/>
            <w:vAlign w:val="center"/>
          </w:tcPr>
          <w:p w14:paraId="3DEB4F71" w14:textId="77777777" w:rsidR="000279DF" w:rsidRPr="000279DF" w:rsidRDefault="000279DF" w:rsidP="000279DF">
            <w:pPr>
              <w:widowControl w:val="0"/>
              <w:autoSpaceDE w:val="0"/>
              <w:autoSpaceDN w:val="0"/>
              <w:spacing w:before="38"/>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 to</w:t>
            </w:r>
          </w:p>
          <w:p w14:paraId="075383B0" w14:textId="77777777" w:rsidR="000279DF" w:rsidRPr="000279DF" w:rsidRDefault="000279DF" w:rsidP="000279DF">
            <w:pPr>
              <w:widowControl w:val="0"/>
              <w:autoSpaceDE w:val="0"/>
              <w:autoSpaceDN w:val="0"/>
              <w:spacing w:before="3"/>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w:t>
            </w:r>
            <w:r w:rsidRPr="000279DF">
              <w:rPr>
                <w:rFonts w:ascii="Times New Roman" w:eastAsia="Times New Roman" w:hAnsi="Times New Roman" w:cs="Times New Roman"/>
                <w:sz w:val="20"/>
                <w:vertAlign w:val="superscript"/>
                <w:lang w:val="en-US" w:eastAsia="en-US"/>
              </w:rPr>
              <w:t>16</w:t>
            </w:r>
            <w:r w:rsidRPr="000279DF">
              <w:rPr>
                <w:rFonts w:ascii="Times New Roman" w:eastAsia="Times New Roman" w:hAnsi="Times New Roman" w:cs="Times New Roman"/>
                <w:sz w:val="20"/>
                <w:lang w:val="en-US" w:eastAsia="en-US"/>
              </w:rPr>
              <w:t>-1</w:t>
            </w:r>
          </w:p>
        </w:tc>
        <w:tc>
          <w:tcPr>
            <w:tcW w:w="775" w:type="dxa"/>
            <w:shd w:val="clear" w:color="auto" w:fill="auto"/>
            <w:vAlign w:val="center"/>
          </w:tcPr>
          <w:p w14:paraId="29EF9E0D" w14:textId="77777777" w:rsidR="000279DF" w:rsidRPr="000279DF" w:rsidRDefault="000279DF" w:rsidP="000279DF">
            <w:pPr>
              <w:widowControl w:val="0"/>
              <w:autoSpaceDE w:val="0"/>
              <w:autoSpaceDN w:val="0"/>
              <w:ind w:left="72"/>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2</w:t>
            </w:r>
          </w:p>
        </w:tc>
        <w:tc>
          <w:tcPr>
            <w:tcW w:w="1172" w:type="dxa"/>
            <w:shd w:val="clear" w:color="auto" w:fill="auto"/>
            <w:vAlign w:val="center"/>
          </w:tcPr>
          <w:p w14:paraId="688F2B84" w14:textId="77777777" w:rsidR="000279DF" w:rsidRPr="000279DF" w:rsidRDefault="000279DF" w:rsidP="000279DF">
            <w:pPr>
              <w:widowControl w:val="0"/>
              <w:autoSpaceDE w:val="0"/>
              <w:autoSpaceDN w:val="0"/>
              <w:ind w:left="70"/>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Length</w:t>
            </w:r>
          </w:p>
        </w:tc>
        <w:tc>
          <w:tcPr>
            <w:tcW w:w="6762" w:type="dxa"/>
            <w:shd w:val="clear" w:color="auto" w:fill="auto"/>
          </w:tcPr>
          <w:p w14:paraId="57855C24" w14:textId="77777777" w:rsidR="000279DF" w:rsidRPr="000279DF" w:rsidRDefault="000279DF" w:rsidP="000279DF">
            <w:pPr>
              <w:widowControl w:val="0"/>
              <w:autoSpaceDE w:val="0"/>
              <w:autoSpaceDN w:val="0"/>
              <w:ind w:left="69"/>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Total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size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bytes,</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variable.</w:t>
            </w:r>
          </w:p>
        </w:tc>
      </w:tr>
      <w:tr w:rsidR="000279DF" w:rsidRPr="000279DF" w14:paraId="462B47AB" w14:textId="77777777" w:rsidTr="00E16E22">
        <w:trPr>
          <w:trHeight w:val="587"/>
          <w:jc w:val="center"/>
        </w:trPr>
        <w:tc>
          <w:tcPr>
            <w:tcW w:w="514" w:type="dxa"/>
            <w:shd w:val="clear" w:color="auto" w:fill="auto"/>
            <w:vAlign w:val="center"/>
          </w:tcPr>
          <w:p w14:paraId="77244559" w14:textId="77777777" w:rsidR="000279DF" w:rsidRPr="000279DF" w:rsidRDefault="000279DF" w:rsidP="000279DF">
            <w:pPr>
              <w:widowControl w:val="0"/>
              <w:autoSpaceDE w:val="0"/>
              <w:autoSpaceDN w:val="0"/>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3</w:t>
            </w:r>
          </w:p>
        </w:tc>
        <w:tc>
          <w:tcPr>
            <w:tcW w:w="686" w:type="dxa"/>
            <w:shd w:val="clear" w:color="auto" w:fill="auto"/>
            <w:vAlign w:val="center"/>
          </w:tcPr>
          <w:p w14:paraId="45857193" w14:textId="77777777" w:rsidR="000279DF" w:rsidRPr="000279DF" w:rsidRDefault="000279DF" w:rsidP="000279DF">
            <w:pPr>
              <w:widowControl w:val="0"/>
              <w:autoSpaceDE w:val="0"/>
              <w:autoSpaceDN w:val="0"/>
              <w:spacing w:before="86"/>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 to</w:t>
            </w:r>
          </w:p>
          <w:p w14:paraId="2B62F330" w14:textId="77777777" w:rsidR="000279DF" w:rsidRPr="000279DF" w:rsidRDefault="000279DF" w:rsidP="000279DF">
            <w:pPr>
              <w:widowControl w:val="0"/>
              <w:autoSpaceDE w:val="0"/>
              <w:autoSpaceDN w:val="0"/>
              <w:spacing w:before="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w:t>
            </w:r>
            <w:r w:rsidRPr="000279DF">
              <w:rPr>
                <w:rFonts w:ascii="Times New Roman" w:eastAsia="Times New Roman" w:hAnsi="Times New Roman" w:cs="Times New Roman"/>
                <w:sz w:val="20"/>
                <w:vertAlign w:val="superscript"/>
                <w:lang w:val="en-US" w:eastAsia="en-US"/>
              </w:rPr>
              <w:t>32</w:t>
            </w:r>
            <w:r w:rsidRPr="000279DF">
              <w:rPr>
                <w:rFonts w:ascii="Times New Roman" w:eastAsia="Times New Roman" w:hAnsi="Times New Roman" w:cs="Times New Roman"/>
                <w:sz w:val="20"/>
                <w:lang w:val="en-US" w:eastAsia="en-US"/>
              </w:rPr>
              <w:t>-1</w:t>
            </w:r>
          </w:p>
        </w:tc>
        <w:tc>
          <w:tcPr>
            <w:tcW w:w="775" w:type="dxa"/>
            <w:shd w:val="clear" w:color="auto" w:fill="auto"/>
            <w:vAlign w:val="center"/>
          </w:tcPr>
          <w:p w14:paraId="0E1849AA" w14:textId="77777777" w:rsidR="000279DF" w:rsidRPr="000279DF" w:rsidRDefault="000279DF" w:rsidP="000279DF">
            <w:pPr>
              <w:widowControl w:val="0"/>
              <w:autoSpaceDE w:val="0"/>
              <w:autoSpaceDN w:val="0"/>
              <w:ind w:left="72"/>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172" w:type="dxa"/>
            <w:shd w:val="clear" w:color="auto" w:fill="auto"/>
            <w:vAlign w:val="center"/>
          </w:tcPr>
          <w:p w14:paraId="54CEAE56" w14:textId="77777777" w:rsidR="000279DF" w:rsidRPr="000279DF" w:rsidRDefault="000279DF" w:rsidP="000279DF">
            <w:pPr>
              <w:widowControl w:val="0"/>
              <w:autoSpaceDE w:val="0"/>
              <w:autoSpaceDN w:val="0"/>
              <w:ind w:left="70"/>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Source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ID</w:t>
            </w:r>
          </w:p>
        </w:tc>
        <w:tc>
          <w:tcPr>
            <w:tcW w:w="6762" w:type="dxa"/>
            <w:shd w:val="clear" w:color="auto" w:fill="auto"/>
          </w:tcPr>
          <w:p w14:paraId="18030032" w14:textId="77777777" w:rsidR="000279DF" w:rsidRPr="000279DF" w:rsidRDefault="000279DF" w:rsidP="000279DF">
            <w:pPr>
              <w:widowControl w:val="0"/>
              <w:autoSpaceDE w:val="0"/>
              <w:autoSpaceDN w:val="0"/>
              <w:spacing w:before="39"/>
              <w:ind w:left="69" w:right="202"/>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Unique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Identifier</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transmitting station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described in</w:t>
            </w:r>
            <w:r w:rsidRPr="000279DF">
              <w:rPr>
                <w:rFonts w:ascii="Times New Roman" w:eastAsia="Times New Roman" w:hAnsi="Times New Roman" w:cs="Times New Roman"/>
                <w:spacing w:val="6"/>
                <w:sz w:val="20"/>
                <w:lang w:val="en-US" w:eastAsia="en-US"/>
              </w:rPr>
              <w:t xml:space="preserve"> </w:t>
            </w:r>
            <w:r w:rsidRPr="000279DF">
              <w:rPr>
                <w:rFonts w:ascii="Times New Roman" w:eastAsia="Times New Roman" w:hAnsi="Times New Roman" w:cs="Times New Roman"/>
                <w:sz w:val="24"/>
                <w:lang w:val="en-US" w:eastAsia="en-US"/>
              </w:rPr>
              <w:t>§</w:t>
            </w:r>
            <w:r w:rsidRPr="000279DF">
              <w:rPr>
                <w:rFonts w:ascii="Times New Roman" w:eastAsia="Times New Roman" w:hAnsi="Times New Roman" w:cs="Times New Roman"/>
                <w:spacing w:val="-12"/>
                <w:sz w:val="24"/>
                <w:lang w:val="en-US" w:eastAsia="en-US"/>
              </w:rPr>
              <w:t xml:space="preserve"> </w:t>
            </w:r>
            <w:r w:rsidRPr="000279DF">
              <w:rPr>
                <w:rFonts w:ascii="Times New Roman" w:eastAsia="Times New Roman" w:hAnsi="Times New Roman" w:cs="Times New Roman"/>
                <w:sz w:val="20"/>
                <w:lang w:val="en-US" w:eastAsia="en-US"/>
              </w:rPr>
              <w:t>2.4,</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1.</w:t>
            </w:r>
          </w:p>
        </w:tc>
      </w:tr>
      <w:tr w:rsidR="000279DF" w:rsidRPr="000279DF" w14:paraId="19CB4547" w14:textId="77777777" w:rsidTr="00E16E22">
        <w:trPr>
          <w:trHeight w:val="587"/>
          <w:jc w:val="center"/>
        </w:trPr>
        <w:tc>
          <w:tcPr>
            <w:tcW w:w="514" w:type="dxa"/>
            <w:shd w:val="clear" w:color="auto" w:fill="auto"/>
            <w:vAlign w:val="center"/>
          </w:tcPr>
          <w:p w14:paraId="05694C3B"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4</w:t>
            </w:r>
          </w:p>
        </w:tc>
        <w:tc>
          <w:tcPr>
            <w:tcW w:w="686" w:type="dxa"/>
            <w:shd w:val="clear" w:color="auto" w:fill="auto"/>
            <w:vAlign w:val="center"/>
          </w:tcPr>
          <w:p w14:paraId="339E367F" w14:textId="77777777" w:rsidR="000279DF" w:rsidRPr="000279DF" w:rsidRDefault="000279DF" w:rsidP="000279DF">
            <w:pPr>
              <w:widowControl w:val="0"/>
              <w:autoSpaceDE w:val="0"/>
              <w:autoSpaceDN w:val="0"/>
              <w:spacing w:before="84"/>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 to</w:t>
            </w:r>
          </w:p>
          <w:p w14:paraId="579D6F6A" w14:textId="77777777" w:rsidR="000279DF" w:rsidRPr="000279DF" w:rsidRDefault="000279DF" w:rsidP="000279DF">
            <w:pPr>
              <w:widowControl w:val="0"/>
              <w:autoSpaceDE w:val="0"/>
              <w:autoSpaceDN w:val="0"/>
              <w:spacing w:before="86"/>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w:t>
            </w:r>
            <w:r w:rsidRPr="000279DF">
              <w:rPr>
                <w:rFonts w:ascii="Times New Roman" w:eastAsia="Times New Roman" w:hAnsi="Times New Roman" w:cs="Times New Roman"/>
                <w:sz w:val="20"/>
                <w:vertAlign w:val="superscript"/>
                <w:lang w:val="en-US" w:eastAsia="en-US"/>
              </w:rPr>
              <w:t>32</w:t>
            </w:r>
            <w:r w:rsidRPr="000279DF">
              <w:rPr>
                <w:rFonts w:ascii="Times New Roman" w:eastAsia="Times New Roman" w:hAnsi="Times New Roman" w:cs="Times New Roman"/>
                <w:sz w:val="20"/>
                <w:lang w:val="en-US" w:eastAsia="en-US"/>
              </w:rPr>
              <w:t>-1</w:t>
            </w:r>
          </w:p>
        </w:tc>
        <w:tc>
          <w:tcPr>
            <w:tcW w:w="775" w:type="dxa"/>
            <w:shd w:val="clear" w:color="auto" w:fill="auto"/>
            <w:vAlign w:val="center"/>
          </w:tcPr>
          <w:p w14:paraId="4DC82813"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4</w:t>
            </w:r>
          </w:p>
        </w:tc>
        <w:tc>
          <w:tcPr>
            <w:tcW w:w="1172" w:type="dxa"/>
            <w:shd w:val="clear" w:color="auto" w:fill="auto"/>
            <w:vAlign w:val="center"/>
          </w:tcPr>
          <w:p w14:paraId="12B63054" w14:textId="77777777" w:rsidR="000279DF" w:rsidRPr="000279DF" w:rsidRDefault="000279DF" w:rsidP="000279DF">
            <w:pPr>
              <w:widowControl w:val="0"/>
              <w:autoSpaceDE w:val="0"/>
              <w:autoSpaceDN w:val="0"/>
              <w:spacing w:before="6"/>
              <w:jc w:val="both"/>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5"/>
                <w:sz w:val="20"/>
                <w:lang w:val="en-US" w:eastAsia="en-US"/>
              </w:rPr>
              <w:t>Destination</w:t>
            </w:r>
            <w:r w:rsidRPr="000279DF">
              <w:rPr>
                <w:rFonts w:ascii="Times New Roman" w:eastAsia="Times New Roman" w:hAnsi="Times New Roman" w:cs="Times New Roman"/>
                <w:spacing w:val="-45"/>
                <w:w w:val="95"/>
                <w:sz w:val="20"/>
                <w:lang w:val="en-US" w:eastAsia="en-US"/>
              </w:rPr>
              <w:t xml:space="preserve"> </w:t>
            </w:r>
            <w:r w:rsidRPr="000279DF">
              <w:rPr>
                <w:rFonts w:ascii="Times New Roman" w:eastAsia="Times New Roman" w:hAnsi="Times New Roman" w:cs="Times New Roman"/>
                <w:sz w:val="20"/>
                <w:lang w:val="en-US" w:eastAsia="en-US"/>
              </w:rPr>
              <w:t>ID</w:t>
            </w:r>
          </w:p>
        </w:tc>
        <w:tc>
          <w:tcPr>
            <w:tcW w:w="6762" w:type="dxa"/>
            <w:shd w:val="clear" w:color="auto" w:fill="auto"/>
          </w:tcPr>
          <w:p w14:paraId="7268CEAB" w14:textId="77777777" w:rsidR="000279DF" w:rsidRPr="000279DF" w:rsidRDefault="000279DF" w:rsidP="000279DF">
            <w:pPr>
              <w:widowControl w:val="0"/>
              <w:autoSpaceDE w:val="0"/>
              <w:autoSpaceDN w:val="0"/>
              <w:spacing w:before="39"/>
              <w:ind w:left="69" w:right="202"/>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 Unique Identifier of the station being assigned a Logical Channel as</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described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4"/>
                <w:lang w:val="en-US" w:eastAsia="en-US"/>
              </w:rPr>
              <w:t>§</w:t>
            </w:r>
            <w:r w:rsidRPr="000279DF">
              <w:rPr>
                <w:rFonts w:ascii="Times New Roman" w:eastAsia="Times New Roman" w:hAnsi="Times New Roman" w:cs="Times New Roman"/>
                <w:spacing w:val="-12"/>
                <w:sz w:val="24"/>
                <w:lang w:val="en-US" w:eastAsia="en-US"/>
              </w:rPr>
              <w:t xml:space="preserve"> </w:t>
            </w:r>
            <w:r w:rsidRPr="000279DF">
              <w:rPr>
                <w:rFonts w:ascii="Times New Roman" w:eastAsia="Times New Roman" w:hAnsi="Times New Roman" w:cs="Times New Roman"/>
                <w:sz w:val="20"/>
                <w:lang w:val="en-US" w:eastAsia="en-US"/>
              </w:rPr>
              <w:t>2.4,</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p w14:paraId="39CD7341" w14:textId="77777777" w:rsidR="000279DF" w:rsidRPr="000279DF" w:rsidRDefault="000279DF" w:rsidP="000279DF">
            <w:pPr>
              <w:widowControl w:val="0"/>
              <w:autoSpaceDE w:val="0"/>
              <w:autoSpaceDN w:val="0"/>
              <w:spacing w:before="39"/>
              <w:ind w:right="202"/>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 xml:space="preserve"> Set to 0 for broadcast </w:t>
            </w:r>
          </w:p>
        </w:tc>
      </w:tr>
      <w:tr w:rsidR="000279DF" w:rsidRPr="000279DF" w14:paraId="0331C2C3" w14:textId="77777777" w:rsidTr="00E16E22">
        <w:trPr>
          <w:trHeight w:val="587"/>
          <w:jc w:val="center"/>
        </w:trPr>
        <w:tc>
          <w:tcPr>
            <w:tcW w:w="514" w:type="dxa"/>
            <w:shd w:val="clear" w:color="auto" w:fill="auto"/>
            <w:vAlign w:val="center"/>
          </w:tcPr>
          <w:p w14:paraId="262D8545"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5</w:t>
            </w:r>
          </w:p>
        </w:tc>
        <w:tc>
          <w:tcPr>
            <w:tcW w:w="686" w:type="dxa"/>
            <w:shd w:val="clear" w:color="auto" w:fill="auto"/>
            <w:vAlign w:val="center"/>
          </w:tcPr>
          <w:p w14:paraId="3B5E5EB1" w14:textId="77777777" w:rsidR="000279DF" w:rsidRPr="000279DF" w:rsidRDefault="000279DF" w:rsidP="000279DF">
            <w:pPr>
              <w:widowControl w:val="0"/>
              <w:autoSpaceDE w:val="0"/>
              <w:autoSpaceDN w:val="0"/>
              <w:spacing w:before="1"/>
              <w:jc w:val="center"/>
              <w:rPr>
                <w:rFonts w:ascii="Times New Roman" w:eastAsia="Times New Roman" w:hAnsi="Times New Roman" w:cs="Times New Roman"/>
                <w:b/>
                <w:sz w:val="27"/>
                <w:lang w:val="en-US" w:eastAsia="en-US"/>
              </w:rPr>
            </w:pPr>
          </w:p>
          <w:p w14:paraId="2E636FBD" w14:textId="77777777" w:rsidR="000279DF" w:rsidRPr="000279DF" w:rsidRDefault="000279DF" w:rsidP="000279DF">
            <w:pPr>
              <w:widowControl w:val="0"/>
              <w:autoSpaceDE w:val="0"/>
              <w:autoSpaceDN w:val="0"/>
              <w:spacing w:before="86"/>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0-255</w:t>
            </w:r>
          </w:p>
        </w:tc>
        <w:tc>
          <w:tcPr>
            <w:tcW w:w="775" w:type="dxa"/>
            <w:shd w:val="clear" w:color="auto" w:fill="auto"/>
            <w:vAlign w:val="center"/>
          </w:tcPr>
          <w:p w14:paraId="37C26B6B"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1</w:t>
            </w:r>
          </w:p>
        </w:tc>
        <w:tc>
          <w:tcPr>
            <w:tcW w:w="1172" w:type="dxa"/>
            <w:shd w:val="clear" w:color="auto" w:fill="auto"/>
            <w:vAlign w:val="center"/>
          </w:tcPr>
          <w:p w14:paraId="389FC5D5" w14:textId="77777777" w:rsidR="000279DF" w:rsidRPr="000279DF" w:rsidRDefault="000279DF" w:rsidP="000279DF">
            <w:pPr>
              <w:widowControl w:val="0"/>
              <w:autoSpaceDE w:val="0"/>
              <w:autoSpaceDN w:val="0"/>
              <w:spacing w:before="6"/>
              <w:jc w:val="both"/>
              <w:rPr>
                <w:rFonts w:ascii="Times New Roman" w:eastAsia="Times New Roman" w:hAnsi="Times New Roman" w:cs="Times New Roman"/>
                <w:b/>
                <w:sz w:val="27"/>
                <w:lang w:val="en-US" w:eastAsia="en-US"/>
              </w:rPr>
            </w:pPr>
            <w:r w:rsidRPr="000279DF">
              <w:rPr>
                <w:rFonts w:ascii="Times New Roman" w:eastAsia="Times New Roman" w:hAnsi="Times New Roman" w:cs="Times New Roman"/>
                <w:sz w:val="20"/>
                <w:lang w:val="en-US" w:eastAsia="en-US"/>
              </w:rPr>
              <w:t>Logical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pacing w:val="-1"/>
                <w:sz w:val="20"/>
                <w:lang w:val="en-US" w:eastAsia="en-US"/>
              </w:rPr>
              <w:t>Channel</w:t>
            </w:r>
            <w:r w:rsidRPr="000279DF">
              <w:rPr>
                <w:rFonts w:ascii="Times New Roman" w:eastAsia="Times New Roman" w:hAnsi="Times New Roman" w:cs="Times New Roman"/>
                <w:spacing w:val="-8"/>
                <w:sz w:val="20"/>
                <w:lang w:val="en-US" w:eastAsia="en-US"/>
              </w:rPr>
              <w:t xml:space="preserve"> </w:t>
            </w:r>
            <w:r w:rsidRPr="000279DF">
              <w:rPr>
                <w:rFonts w:ascii="Times New Roman" w:eastAsia="Times New Roman" w:hAnsi="Times New Roman" w:cs="Times New Roman"/>
                <w:sz w:val="20"/>
                <w:lang w:val="en-US" w:eastAsia="en-US"/>
              </w:rPr>
              <w:t>Tx</w:t>
            </w:r>
          </w:p>
        </w:tc>
        <w:tc>
          <w:tcPr>
            <w:tcW w:w="6762" w:type="dxa"/>
            <w:shd w:val="clear" w:color="auto" w:fill="auto"/>
          </w:tcPr>
          <w:p w14:paraId="64754DAD" w14:textId="77777777" w:rsidR="000279DF" w:rsidRPr="000279DF" w:rsidRDefault="000279DF" w:rsidP="000279DF">
            <w:pPr>
              <w:widowControl w:val="0"/>
              <w:autoSpaceDE w:val="0"/>
              <w:autoSpaceDN w:val="0"/>
              <w:spacing w:before="39"/>
              <w:ind w:left="69" w:right="202"/>
              <w:rPr>
                <w:rFonts w:ascii="Times New Roman" w:eastAsia="Times New Roman" w:hAnsi="Times New Roman" w:cs="Times New Roman"/>
                <w:sz w:val="20"/>
                <w:lang w:val="en-US" w:eastAsia="ko-KR"/>
              </w:rPr>
            </w:pPr>
            <w:r w:rsidRPr="000279DF">
              <w:rPr>
                <w:rFonts w:ascii="Times New Roman" w:eastAsia="Times New Roman" w:hAnsi="Times New Roman" w:cs="Times New Roman"/>
                <w:lang w:val="en-US" w:eastAsia="en-US"/>
              </w:rPr>
              <w:t xml:space="preserve">Logical channel assigned to the session for transmission. Transmission only applies to data </w:t>
            </w:r>
            <w:proofErr w:type="gramStart"/>
            <w:r w:rsidRPr="000279DF">
              <w:rPr>
                <w:rFonts w:ascii="Times New Roman" w:eastAsia="Times New Roman" w:hAnsi="Times New Roman" w:cs="Times New Roman"/>
                <w:lang w:val="en-US" w:eastAsia="en-US"/>
              </w:rPr>
              <w:t>slots.(</w:t>
            </w:r>
            <w:proofErr w:type="gramEnd"/>
            <w:r w:rsidRPr="000279DF">
              <w:rPr>
                <w:rFonts w:ascii="Times New Roman" w:eastAsia="Times New Roman" w:hAnsi="Times New Roman" w:cs="Times New Roman"/>
                <w:lang w:val="en-US" w:eastAsia="en-US"/>
              </w:rPr>
              <w:t>1) LC of 255 indicates no resource</w:t>
            </w:r>
          </w:p>
        </w:tc>
      </w:tr>
      <w:tr w:rsidR="000279DF" w:rsidRPr="000279DF" w14:paraId="77912EF8" w14:textId="77777777" w:rsidTr="00E16E22">
        <w:trPr>
          <w:trHeight w:val="587"/>
          <w:jc w:val="center"/>
        </w:trPr>
        <w:tc>
          <w:tcPr>
            <w:tcW w:w="514" w:type="dxa"/>
            <w:shd w:val="clear" w:color="auto" w:fill="auto"/>
            <w:vAlign w:val="center"/>
          </w:tcPr>
          <w:p w14:paraId="27096F4F"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6</w:t>
            </w:r>
          </w:p>
        </w:tc>
        <w:tc>
          <w:tcPr>
            <w:tcW w:w="686" w:type="dxa"/>
            <w:shd w:val="clear" w:color="auto" w:fill="auto"/>
            <w:vAlign w:val="center"/>
          </w:tcPr>
          <w:p w14:paraId="2FFFF395" w14:textId="77777777" w:rsidR="000279DF" w:rsidRPr="000279DF" w:rsidRDefault="000279DF" w:rsidP="000279DF">
            <w:pPr>
              <w:widowControl w:val="0"/>
              <w:autoSpaceDE w:val="0"/>
              <w:autoSpaceDN w:val="0"/>
              <w:spacing w:before="1"/>
              <w:jc w:val="center"/>
              <w:rPr>
                <w:rFonts w:ascii="Times New Roman" w:eastAsia="Times New Roman" w:hAnsi="Times New Roman" w:cs="Times New Roman"/>
                <w:b/>
                <w:sz w:val="27"/>
                <w:lang w:val="en-US" w:eastAsia="en-US"/>
              </w:rPr>
            </w:pPr>
          </w:p>
          <w:p w14:paraId="0930695C" w14:textId="77777777" w:rsidR="000279DF" w:rsidRPr="000279DF" w:rsidRDefault="000279DF" w:rsidP="000279DF">
            <w:pPr>
              <w:widowControl w:val="0"/>
              <w:autoSpaceDE w:val="0"/>
              <w:autoSpaceDN w:val="0"/>
              <w:spacing w:before="86"/>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0-255</w:t>
            </w:r>
          </w:p>
        </w:tc>
        <w:tc>
          <w:tcPr>
            <w:tcW w:w="775" w:type="dxa"/>
            <w:shd w:val="clear" w:color="auto" w:fill="auto"/>
            <w:vAlign w:val="center"/>
          </w:tcPr>
          <w:p w14:paraId="214693D0"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1</w:t>
            </w:r>
          </w:p>
        </w:tc>
        <w:tc>
          <w:tcPr>
            <w:tcW w:w="1172" w:type="dxa"/>
            <w:shd w:val="clear" w:color="auto" w:fill="auto"/>
            <w:vAlign w:val="center"/>
          </w:tcPr>
          <w:p w14:paraId="2BA15E8B" w14:textId="77777777" w:rsidR="000279DF" w:rsidRPr="000279DF" w:rsidRDefault="000279DF" w:rsidP="000279DF">
            <w:pPr>
              <w:widowControl w:val="0"/>
              <w:autoSpaceDE w:val="0"/>
              <w:autoSpaceDN w:val="0"/>
              <w:spacing w:before="6"/>
              <w:jc w:val="both"/>
              <w:rPr>
                <w:rFonts w:ascii="Times New Roman" w:eastAsia="Times New Roman" w:hAnsi="Times New Roman" w:cs="Times New Roman"/>
                <w:b/>
                <w:sz w:val="27"/>
                <w:lang w:val="en-US" w:eastAsia="en-US"/>
              </w:rPr>
            </w:pPr>
            <w:r w:rsidRPr="000279DF">
              <w:rPr>
                <w:rFonts w:ascii="Times New Roman" w:eastAsia="Times New Roman" w:hAnsi="Times New Roman" w:cs="Times New Roman"/>
                <w:sz w:val="20"/>
                <w:lang w:val="en-US" w:eastAsia="en-US"/>
              </w:rPr>
              <w:t>Logical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pacing w:val="-1"/>
                <w:sz w:val="20"/>
                <w:lang w:val="en-US" w:eastAsia="en-US"/>
              </w:rPr>
              <w:t>Channel</w:t>
            </w:r>
            <w:r w:rsidRPr="000279DF">
              <w:rPr>
                <w:rFonts w:ascii="Times New Roman" w:eastAsia="Times New Roman" w:hAnsi="Times New Roman" w:cs="Times New Roman"/>
                <w:spacing w:val="-9"/>
                <w:sz w:val="20"/>
                <w:lang w:val="en-US" w:eastAsia="en-US"/>
              </w:rPr>
              <w:t xml:space="preserve"> </w:t>
            </w:r>
            <w:r w:rsidRPr="000279DF">
              <w:rPr>
                <w:rFonts w:ascii="Times New Roman" w:eastAsia="Times New Roman" w:hAnsi="Times New Roman" w:cs="Times New Roman"/>
                <w:sz w:val="20"/>
                <w:lang w:val="en-US" w:eastAsia="en-US"/>
              </w:rPr>
              <w:t>Rx</w:t>
            </w:r>
          </w:p>
        </w:tc>
        <w:tc>
          <w:tcPr>
            <w:tcW w:w="6762" w:type="dxa"/>
            <w:shd w:val="clear" w:color="auto" w:fill="auto"/>
          </w:tcPr>
          <w:p w14:paraId="68B4B503" w14:textId="77777777" w:rsidR="000279DF" w:rsidRPr="000279DF" w:rsidRDefault="000279DF" w:rsidP="000279DF">
            <w:pPr>
              <w:widowControl w:val="0"/>
              <w:autoSpaceDE w:val="0"/>
              <w:autoSpaceDN w:val="0"/>
              <w:spacing w:before="39"/>
              <w:ind w:left="69" w:right="202"/>
              <w:rPr>
                <w:rFonts w:ascii="Times New Roman" w:eastAsia="Times New Roman" w:hAnsi="Times New Roman" w:cs="Times New Roman"/>
                <w:sz w:val="20"/>
                <w:lang w:val="en-US" w:eastAsia="ko-KR"/>
              </w:rPr>
            </w:pPr>
            <w:r w:rsidRPr="000279DF">
              <w:rPr>
                <w:rFonts w:ascii="Times New Roman" w:eastAsia="Times New Roman" w:hAnsi="Times New Roman" w:cs="Times New Roman"/>
                <w:lang w:val="en-US" w:eastAsia="en-US"/>
              </w:rPr>
              <w:t xml:space="preserve">Logical channel assigned to the session for reception. Reception only applies to data </w:t>
            </w:r>
            <w:proofErr w:type="spellStart"/>
            <w:r w:rsidRPr="000279DF">
              <w:rPr>
                <w:rFonts w:ascii="Times New Roman" w:eastAsia="Times New Roman" w:hAnsi="Times New Roman" w:cs="Times New Roman"/>
                <w:lang w:val="en-US" w:eastAsia="en-US"/>
              </w:rPr>
              <w:t>signalling</w:t>
            </w:r>
            <w:proofErr w:type="spellEnd"/>
            <w:r w:rsidRPr="000279DF">
              <w:rPr>
                <w:rFonts w:ascii="Times New Roman" w:eastAsia="Times New Roman" w:hAnsi="Times New Roman" w:cs="Times New Roman"/>
                <w:lang w:val="en-US" w:eastAsia="en-US"/>
              </w:rPr>
              <w:t xml:space="preserve"> </w:t>
            </w:r>
            <w:proofErr w:type="gramStart"/>
            <w:r w:rsidRPr="000279DF">
              <w:rPr>
                <w:rFonts w:ascii="Times New Roman" w:eastAsia="Times New Roman" w:hAnsi="Times New Roman" w:cs="Times New Roman"/>
                <w:lang w:val="en-US" w:eastAsia="en-US"/>
              </w:rPr>
              <w:t>slots.(</w:t>
            </w:r>
            <w:proofErr w:type="gramEnd"/>
            <w:r w:rsidRPr="000279DF">
              <w:rPr>
                <w:rFonts w:ascii="Times New Roman" w:eastAsia="Times New Roman" w:hAnsi="Times New Roman" w:cs="Times New Roman"/>
                <w:lang w:val="en-US" w:eastAsia="en-US"/>
              </w:rPr>
              <w:t>1) LC of 255 indicates no resource</w:t>
            </w:r>
          </w:p>
        </w:tc>
      </w:tr>
      <w:tr w:rsidR="000279DF" w:rsidRPr="000279DF" w14:paraId="1789E9ED" w14:textId="77777777" w:rsidTr="00E16E22">
        <w:trPr>
          <w:trHeight w:val="587"/>
          <w:jc w:val="center"/>
        </w:trPr>
        <w:tc>
          <w:tcPr>
            <w:tcW w:w="514" w:type="dxa"/>
            <w:shd w:val="clear" w:color="auto" w:fill="auto"/>
            <w:vAlign w:val="center"/>
          </w:tcPr>
          <w:p w14:paraId="17C3DC1A"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7</w:t>
            </w:r>
          </w:p>
        </w:tc>
        <w:tc>
          <w:tcPr>
            <w:tcW w:w="686" w:type="dxa"/>
            <w:shd w:val="clear" w:color="auto" w:fill="auto"/>
            <w:vAlign w:val="center"/>
          </w:tcPr>
          <w:p w14:paraId="4FDF9C99" w14:textId="77777777" w:rsidR="000279DF" w:rsidRPr="000279DF" w:rsidRDefault="000279DF" w:rsidP="000279DF">
            <w:pPr>
              <w:widowControl w:val="0"/>
              <w:autoSpaceDE w:val="0"/>
              <w:autoSpaceDN w:val="0"/>
              <w:spacing w:before="7"/>
              <w:jc w:val="center"/>
              <w:rPr>
                <w:rFonts w:ascii="Times New Roman" w:eastAsia="Times New Roman" w:hAnsi="Times New Roman" w:cs="Times New Roman"/>
                <w:b/>
                <w:sz w:val="23"/>
                <w:lang w:val="en-US" w:eastAsia="en-US"/>
              </w:rPr>
            </w:pPr>
          </w:p>
          <w:p w14:paraId="50877A8A" w14:textId="77777777" w:rsidR="000279DF" w:rsidRPr="000279DF" w:rsidRDefault="000279DF" w:rsidP="000279DF">
            <w:pPr>
              <w:widowControl w:val="0"/>
              <w:autoSpaceDE w:val="0"/>
              <w:autoSpaceDN w:val="0"/>
              <w:spacing w:before="86"/>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0-255</w:t>
            </w:r>
          </w:p>
        </w:tc>
        <w:tc>
          <w:tcPr>
            <w:tcW w:w="775" w:type="dxa"/>
            <w:shd w:val="clear" w:color="auto" w:fill="auto"/>
            <w:vAlign w:val="center"/>
          </w:tcPr>
          <w:p w14:paraId="7874DB9E"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1</w:t>
            </w:r>
          </w:p>
        </w:tc>
        <w:tc>
          <w:tcPr>
            <w:tcW w:w="1172" w:type="dxa"/>
            <w:shd w:val="clear" w:color="auto" w:fill="auto"/>
            <w:vAlign w:val="center"/>
          </w:tcPr>
          <w:p w14:paraId="361A3449" w14:textId="77777777" w:rsidR="000279DF" w:rsidRPr="000279DF" w:rsidRDefault="000279DF" w:rsidP="000279DF">
            <w:pPr>
              <w:widowControl w:val="0"/>
              <w:autoSpaceDE w:val="0"/>
              <w:autoSpaceDN w:val="0"/>
              <w:spacing w:before="6"/>
              <w:jc w:val="both"/>
              <w:rPr>
                <w:rFonts w:ascii="Times New Roman" w:eastAsia="Times New Roman" w:hAnsi="Times New Roman" w:cs="Times New Roman"/>
                <w:b/>
                <w:sz w:val="27"/>
                <w:lang w:val="en-US" w:eastAsia="en-US"/>
              </w:rPr>
            </w:pPr>
            <w:r w:rsidRPr="000279DF">
              <w:rPr>
                <w:rFonts w:ascii="Times New Roman" w:eastAsia="Times New Roman" w:hAnsi="Times New Roman" w:cs="Times New Roman"/>
                <w:sz w:val="20"/>
                <w:lang w:val="en-US" w:eastAsia="en-US"/>
              </w:rPr>
              <w:t>Link</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ID</w:t>
            </w:r>
          </w:p>
        </w:tc>
        <w:tc>
          <w:tcPr>
            <w:tcW w:w="6762" w:type="dxa"/>
            <w:shd w:val="clear" w:color="auto" w:fill="auto"/>
          </w:tcPr>
          <w:p w14:paraId="26549FF9" w14:textId="77777777" w:rsidR="000279DF" w:rsidRPr="000279DF" w:rsidRDefault="000279DF" w:rsidP="000279DF">
            <w:pPr>
              <w:widowControl w:val="0"/>
              <w:autoSpaceDE w:val="0"/>
              <w:autoSpaceDN w:val="0"/>
              <w:spacing w:before="39"/>
              <w:ind w:left="69" w:right="202"/>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link ID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that</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should</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be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used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 the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TDMA</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channel.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This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will</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apply to</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Messages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74, 75, 76</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and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13.</w:t>
            </w:r>
          </w:p>
        </w:tc>
      </w:tr>
      <w:tr w:rsidR="000279DF" w:rsidRPr="000279DF" w14:paraId="78B9B319" w14:textId="77777777" w:rsidTr="00E16E22">
        <w:trPr>
          <w:trHeight w:val="587"/>
          <w:jc w:val="center"/>
        </w:trPr>
        <w:tc>
          <w:tcPr>
            <w:tcW w:w="514" w:type="dxa"/>
            <w:shd w:val="clear" w:color="auto" w:fill="auto"/>
            <w:vAlign w:val="center"/>
          </w:tcPr>
          <w:p w14:paraId="20DFF41A"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lastRenderedPageBreak/>
              <w:t>8</w:t>
            </w:r>
          </w:p>
        </w:tc>
        <w:tc>
          <w:tcPr>
            <w:tcW w:w="686" w:type="dxa"/>
            <w:shd w:val="clear" w:color="auto" w:fill="auto"/>
            <w:vAlign w:val="center"/>
          </w:tcPr>
          <w:p w14:paraId="4AA45C77" w14:textId="77777777" w:rsidR="000279DF" w:rsidRPr="000279DF" w:rsidRDefault="000279DF" w:rsidP="000279DF">
            <w:pPr>
              <w:widowControl w:val="0"/>
              <w:autoSpaceDE w:val="0"/>
              <w:autoSpaceDN w:val="0"/>
              <w:spacing w:before="86"/>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1-255</w:t>
            </w:r>
          </w:p>
        </w:tc>
        <w:tc>
          <w:tcPr>
            <w:tcW w:w="775" w:type="dxa"/>
            <w:shd w:val="clear" w:color="auto" w:fill="auto"/>
            <w:vAlign w:val="center"/>
          </w:tcPr>
          <w:p w14:paraId="1E7C24F6"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1</w:t>
            </w:r>
          </w:p>
        </w:tc>
        <w:tc>
          <w:tcPr>
            <w:tcW w:w="1172" w:type="dxa"/>
            <w:shd w:val="clear" w:color="auto" w:fill="auto"/>
            <w:vAlign w:val="center"/>
          </w:tcPr>
          <w:p w14:paraId="1BA2C224" w14:textId="77777777" w:rsidR="000279DF" w:rsidRPr="000279DF" w:rsidRDefault="000279DF" w:rsidP="000279DF">
            <w:pPr>
              <w:widowControl w:val="0"/>
              <w:autoSpaceDE w:val="0"/>
              <w:autoSpaceDN w:val="0"/>
              <w:spacing w:before="1"/>
              <w:ind w:left="70"/>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TDMA</w:t>
            </w:r>
          </w:p>
          <w:p w14:paraId="4DFEB193" w14:textId="77777777" w:rsidR="000279DF" w:rsidRPr="000279DF" w:rsidRDefault="000279DF" w:rsidP="000279DF">
            <w:pPr>
              <w:widowControl w:val="0"/>
              <w:autoSpaceDE w:val="0"/>
              <w:autoSpaceDN w:val="0"/>
              <w:spacing w:before="6"/>
              <w:jc w:val="both"/>
              <w:rPr>
                <w:rFonts w:ascii="Times New Roman" w:eastAsia="Times New Roman" w:hAnsi="Times New Roman" w:cs="Times New Roman"/>
                <w:b/>
                <w:sz w:val="27"/>
                <w:lang w:val="en-US" w:eastAsia="en-US"/>
              </w:rPr>
            </w:pPr>
            <w:r w:rsidRPr="000279DF">
              <w:rPr>
                <w:rFonts w:ascii="Times New Roman" w:eastAsia="Times New Roman" w:hAnsi="Times New Roman" w:cs="Times New Roman"/>
                <w:sz w:val="20"/>
                <w:lang w:val="en-US" w:eastAsia="en-US"/>
              </w:rPr>
              <w:t>frame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delay</w:t>
            </w:r>
          </w:p>
        </w:tc>
        <w:tc>
          <w:tcPr>
            <w:tcW w:w="6762" w:type="dxa"/>
            <w:shd w:val="clear" w:color="auto" w:fill="auto"/>
          </w:tcPr>
          <w:p w14:paraId="3EEF2DB8" w14:textId="77777777" w:rsidR="000279DF" w:rsidRPr="000279DF" w:rsidRDefault="000279DF" w:rsidP="000279DF">
            <w:pPr>
              <w:widowControl w:val="0"/>
              <w:autoSpaceDE w:val="0"/>
              <w:autoSpaceDN w:val="0"/>
              <w:spacing w:before="39"/>
              <w:ind w:left="69" w:right="202"/>
              <w:rPr>
                <w:rFonts w:ascii="Times New Roman" w:eastAsia="Times New Roman" w:hAnsi="Times New Roman" w:cs="Times New Roman"/>
                <w:sz w:val="20"/>
                <w:lang w:val="en-US" w:eastAsia="en-US"/>
              </w:rPr>
            </w:pPr>
            <w:r w:rsidRPr="000279DF">
              <w:rPr>
                <w:rFonts w:ascii="Times New Roman" w:eastAsia="Times New Roman" w:hAnsi="Times New Roman" w:cs="Times New Roman"/>
                <w:lang w:val="en-US" w:eastAsia="en-US"/>
              </w:rPr>
              <w:t>The number of TDMA frames to delay before the resource may be used. Resource may only be assigned from the start of the next TDMA frame. Default 1</w:t>
            </w:r>
            <w:r w:rsidRPr="000279DF">
              <w:rPr>
                <w:rFonts w:ascii="Times New Roman" w:eastAsia="Times New Roman" w:hAnsi="Times New Roman" w:cs="Times New Roman"/>
                <w:position w:val="6"/>
                <w:sz w:val="18"/>
                <w:lang w:val="en-US" w:eastAsia="ko-KR"/>
              </w:rPr>
              <w:t xml:space="preserve"> (2) (3)</w:t>
            </w:r>
          </w:p>
        </w:tc>
      </w:tr>
      <w:tr w:rsidR="000279DF" w:rsidRPr="000279DF" w14:paraId="5FA80EC4" w14:textId="77777777" w:rsidTr="00E16E22">
        <w:trPr>
          <w:trHeight w:val="587"/>
          <w:jc w:val="center"/>
        </w:trPr>
        <w:tc>
          <w:tcPr>
            <w:tcW w:w="514" w:type="dxa"/>
            <w:shd w:val="clear" w:color="auto" w:fill="auto"/>
            <w:vAlign w:val="center"/>
          </w:tcPr>
          <w:p w14:paraId="0718BC53"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position w:val="-6"/>
                <w:sz w:val="20"/>
                <w:lang w:val="en-US" w:eastAsia="en-US"/>
              </w:rPr>
              <w:t>9</w:t>
            </w:r>
            <w:r w:rsidRPr="000279DF">
              <w:rPr>
                <w:rFonts w:ascii="Times New Roman" w:eastAsia="Times New Roman" w:hAnsi="Times New Roman" w:cs="Times New Roman"/>
                <w:sz w:val="13"/>
                <w:lang w:val="en-US" w:eastAsia="en-US"/>
              </w:rPr>
              <w:t>(4)</w:t>
            </w:r>
          </w:p>
        </w:tc>
        <w:tc>
          <w:tcPr>
            <w:tcW w:w="686" w:type="dxa"/>
            <w:shd w:val="clear" w:color="auto" w:fill="auto"/>
            <w:vAlign w:val="center"/>
          </w:tcPr>
          <w:p w14:paraId="5AFD618A" w14:textId="77777777" w:rsidR="000279DF" w:rsidRPr="000279DF" w:rsidRDefault="000279DF" w:rsidP="000279DF">
            <w:pPr>
              <w:widowControl w:val="0"/>
              <w:autoSpaceDE w:val="0"/>
              <w:autoSpaceDN w:val="0"/>
              <w:spacing w:before="86"/>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0</w:t>
            </w:r>
          </w:p>
        </w:tc>
        <w:tc>
          <w:tcPr>
            <w:tcW w:w="775" w:type="dxa"/>
            <w:shd w:val="clear" w:color="auto" w:fill="auto"/>
            <w:vAlign w:val="center"/>
          </w:tcPr>
          <w:p w14:paraId="4593DD79"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1</w:t>
            </w:r>
          </w:p>
        </w:tc>
        <w:tc>
          <w:tcPr>
            <w:tcW w:w="1172" w:type="dxa"/>
            <w:shd w:val="clear" w:color="auto" w:fill="auto"/>
            <w:vAlign w:val="center"/>
          </w:tcPr>
          <w:p w14:paraId="54A44BD7" w14:textId="77777777" w:rsidR="000279DF" w:rsidRPr="000279DF" w:rsidRDefault="000279DF" w:rsidP="000279DF">
            <w:pPr>
              <w:widowControl w:val="0"/>
              <w:autoSpaceDE w:val="0"/>
              <w:autoSpaceDN w:val="0"/>
              <w:spacing w:before="6"/>
              <w:jc w:val="both"/>
              <w:rPr>
                <w:rFonts w:ascii="Times New Roman" w:eastAsia="Times New Roman" w:hAnsi="Times New Roman" w:cs="Times New Roman"/>
                <w:b/>
                <w:sz w:val="27"/>
                <w:lang w:val="en-US" w:eastAsia="en-US"/>
              </w:rPr>
            </w:pP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ID</w:t>
            </w:r>
          </w:p>
        </w:tc>
        <w:tc>
          <w:tcPr>
            <w:tcW w:w="6762" w:type="dxa"/>
            <w:shd w:val="clear" w:color="auto" w:fill="auto"/>
          </w:tcPr>
          <w:p w14:paraId="3DFE4BA0" w14:textId="77777777" w:rsidR="000279DF" w:rsidRPr="000279DF" w:rsidRDefault="000279DF" w:rsidP="000279DF">
            <w:pPr>
              <w:widowControl w:val="0"/>
              <w:autoSpaceDE w:val="0"/>
              <w:autoSpaceDN w:val="0"/>
              <w:spacing w:before="39"/>
              <w:ind w:left="69" w:right="202"/>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ID.</w:t>
            </w:r>
          </w:p>
        </w:tc>
      </w:tr>
      <w:tr w:rsidR="000279DF" w:rsidRPr="000279DF" w14:paraId="546E981A" w14:textId="77777777" w:rsidTr="00E16E22">
        <w:trPr>
          <w:trHeight w:val="587"/>
          <w:jc w:val="center"/>
        </w:trPr>
        <w:tc>
          <w:tcPr>
            <w:tcW w:w="514" w:type="dxa"/>
            <w:shd w:val="clear" w:color="auto" w:fill="auto"/>
            <w:vAlign w:val="center"/>
          </w:tcPr>
          <w:p w14:paraId="4D4B66A5"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sz w:val="20"/>
                <w:lang w:val="en-US" w:eastAsia="en-US"/>
              </w:rPr>
              <w:t>10</w:t>
            </w:r>
          </w:p>
        </w:tc>
        <w:tc>
          <w:tcPr>
            <w:tcW w:w="686" w:type="dxa"/>
            <w:shd w:val="clear" w:color="auto" w:fill="auto"/>
            <w:vAlign w:val="center"/>
          </w:tcPr>
          <w:p w14:paraId="60ADA1EE" w14:textId="77777777" w:rsidR="000279DF" w:rsidRPr="000279DF" w:rsidRDefault="000279DF" w:rsidP="000279DF">
            <w:pPr>
              <w:widowControl w:val="0"/>
              <w:autoSpaceDE w:val="0"/>
              <w:autoSpaceDN w:val="0"/>
              <w:spacing w:before="86"/>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0-255</w:t>
            </w:r>
          </w:p>
        </w:tc>
        <w:tc>
          <w:tcPr>
            <w:tcW w:w="775" w:type="dxa"/>
            <w:shd w:val="clear" w:color="auto" w:fill="auto"/>
            <w:vAlign w:val="center"/>
          </w:tcPr>
          <w:p w14:paraId="002A0713" w14:textId="77777777" w:rsidR="000279DF" w:rsidRPr="000279DF" w:rsidRDefault="000279DF" w:rsidP="000279DF">
            <w:pPr>
              <w:widowControl w:val="0"/>
              <w:autoSpaceDE w:val="0"/>
              <w:autoSpaceDN w:val="0"/>
              <w:spacing w:before="6"/>
              <w:jc w:val="center"/>
              <w:rPr>
                <w:rFonts w:ascii="Times New Roman" w:eastAsia="Times New Roman" w:hAnsi="Times New Roman" w:cs="Times New Roman"/>
                <w:b/>
                <w:sz w:val="27"/>
                <w:lang w:val="en-US" w:eastAsia="en-US"/>
              </w:rPr>
            </w:pPr>
            <w:r w:rsidRPr="000279DF">
              <w:rPr>
                <w:rFonts w:ascii="Times New Roman" w:eastAsia="Times New Roman" w:hAnsi="Times New Roman" w:cs="Times New Roman"/>
                <w:w w:val="99"/>
                <w:sz w:val="20"/>
                <w:lang w:val="en-US" w:eastAsia="en-US"/>
              </w:rPr>
              <w:t>1</w:t>
            </w:r>
          </w:p>
        </w:tc>
        <w:tc>
          <w:tcPr>
            <w:tcW w:w="1172" w:type="dxa"/>
            <w:shd w:val="clear" w:color="auto" w:fill="auto"/>
            <w:vAlign w:val="center"/>
          </w:tcPr>
          <w:p w14:paraId="675E0EAF" w14:textId="77777777" w:rsidR="000279DF" w:rsidRPr="000279DF" w:rsidRDefault="000279DF" w:rsidP="000279DF">
            <w:pPr>
              <w:widowControl w:val="0"/>
              <w:autoSpaceDE w:val="0"/>
              <w:autoSpaceDN w:val="0"/>
              <w:spacing w:before="6"/>
              <w:jc w:val="both"/>
              <w:rPr>
                <w:rFonts w:ascii="Times New Roman" w:eastAsia="Times New Roman" w:hAnsi="Times New Roman" w:cs="Times New Roman"/>
                <w:b/>
                <w:sz w:val="27"/>
                <w:lang w:val="en-US" w:eastAsia="en-US"/>
              </w:rPr>
            </w:pPr>
            <w:r w:rsidRPr="000279DF">
              <w:rPr>
                <w:rFonts w:ascii="Times New Roman" w:eastAsia="Times New Roman" w:hAnsi="Times New Roman" w:cs="Times New Roman"/>
                <w:sz w:val="20"/>
                <w:lang w:val="en-US" w:eastAsia="en-US"/>
              </w:rPr>
              <w:t>CQI</w:t>
            </w:r>
          </w:p>
        </w:tc>
        <w:tc>
          <w:tcPr>
            <w:tcW w:w="6762" w:type="dxa"/>
            <w:shd w:val="clear" w:color="auto" w:fill="auto"/>
          </w:tcPr>
          <w:p w14:paraId="1E6644EA" w14:textId="77777777" w:rsidR="000279DF" w:rsidRPr="000279DF" w:rsidRDefault="000279DF" w:rsidP="000279DF">
            <w:pPr>
              <w:widowControl w:val="0"/>
              <w:autoSpaceDE w:val="0"/>
              <w:autoSpaceDN w:val="0"/>
              <w:spacing w:before="39"/>
              <w:ind w:left="69" w:right="202"/>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Received</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Channel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Quality</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Indicator</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defined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4"/>
                <w:lang w:val="en-US" w:eastAsia="en-US"/>
              </w:rPr>
              <w:t>§</w:t>
            </w:r>
            <w:r w:rsidRPr="000279DF">
              <w:rPr>
                <w:rFonts w:ascii="Times New Roman" w:eastAsia="Times New Roman" w:hAnsi="Times New Roman" w:cs="Times New Roman"/>
                <w:spacing w:val="-12"/>
                <w:sz w:val="24"/>
                <w:lang w:val="en-US" w:eastAsia="en-US"/>
              </w:rPr>
              <w:t xml:space="preserve"> </w:t>
            </w:r>
            <w:r w:rsidRPr="000279DF">
              <w:rPr>
                <w:rFonts w:ascii="Times New Roman" w:eastAsia="Times New Roman" w:hAnsi="Times New Roman" w:cs="Times New Roman"/>
                <w:sz w:val="20"/>
                <w:lang w:val="en-US" w:eastAsia="en-US"/>
              </w:rPr>
              <w:t>1.2.8</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w:t>
            </w:r>
          </w:p>
        </w:tc>
      </w:tr>
    </w:tbl>
    <w:p w14:paraId="31CE0825" w14:textId="77777777" w:rsidR="000279DF" w:rsidRPr="000279DF" w:rsidRDefault="000279DF" w:rsidP="000279DF">
      <w:pPr>
        <w:spacing w:after="120" w:line="259" w:lineRule="auto"/>
        <w:ind w:leftChars="1100" w:left="2420" w:rightChars="1100" w:right="2420"/>
        <w:rPr>
          <w:rFonts w:ascii="Times New Roman" w:eastAsia="SimSun" w:hAnsi="Times New Roman" w:cs="Times New Roman"/>
          <w:color w:val="5B9BD5"/>
          <w:lang w:eastAsia="ko-KR"/>
        </w:rPr>
      </w:pPr>
      <w:r w:rsidRPr="000279DF">
        <w:rPr>
          <w:rFonts w:ascii="Times New Roman" w:eastAsia="SimSun" w:hAnsi="Times New Roman" w:cs="Times New Roman"/>
          <w:color w:val="5B9BD5"/>
          <w:shd w:val="clear" w:color="auto" w:fill="FAFBFC"/>
        </w:rPr>
        <w:t>Note: Resource allocation should be provided within the default TDMA frame size (90 slots) after receiving a resource request</w:t>
      </w:r>
      <w:r w:rsidRPr="000279DF">
        <w:rPr>
          <w:rFonts w:ascii="Times New Roman" w:eastAsia="Batang" w:hAnsi="Times New Roman" w:cs="Times New Roman"/>
          <w:color w:val="5B9BD5"/>
          <w:lang w:val="en-US" w:eastAsia="ko-KR"/>
        </w:rPr>
        <w:t xml:space="preserve"> </w:t>
      </w:r>
    </w:p>
    <w:p w14:paraId="481B4018" w14:textId="77777777" w:rsidR="000279DF" w:rsidRPr="000279DF" w:rsidRDefault="000279DF" w:rsidP="000279DF">
      <w:pPr>
        <w:spacing w:after="120" w:line="259" w:lineRule="auto"/>
        <w:ind w:leftChars="1100" w:left="2640" w:rightChars="1300" w:right="2860" w:hangingChars="100" w:hanging="220"/>
        <w:rPr>
          <w:rFonts w:ascii="Times New Roman" w:eastAsia="SimSun" w:hAnsi="Times New Roman" w:cs="Times New Roman"/>
        </w:rPr>
      </w:pPr>
      <w:r w:rsidRPr="000279DF">
        <w:rPr>
          <w:rFonts w:ascii="Times New Roman" w:eastAsia="SimSun" w:hAnsi="Times New Roman" w:cs="Times New Roman"/>
          <w:vertAlign w:val="superscript"/>
        </w:rPr>
        <w:t>(1)</w:t>
      </w:r>
      <w:r w:rsidRPr="000279DF">
        <w:rPr>
          <w:rFonts w:ascii="Times New Roman" w:eastAsia="SimSun" w:hAnsi="Times New Roman" w:cs="Times New Roman"/>
        </w:rPr>
        <w:t xml:space="preserve"> The resource allocation message will always be sent on the signalling channel when being sent in response to a resource request (#90) message and will always be sent in the assigned TDMA channel when sent in response to an end fragment (#76). When the resource allocation message is being sent in the assigned TDMA channel, then the message should be transmitted in the same VDE packet as the ACK (#13) message. See fragment continuation for more details. </w:t>
      </w:r>
    </w:p>
    <w:p w14:paraId="5876AB97" w14:textId="77777777" w:rsidR="000279DF" w:rsidRPr="000279DF" w:rsidRDefault="000279DF" w:rsidP="000279DF">
      <w:pPr>
        <w:spacing w:after="120" w:line="259" w:lineRule="auto"/>
        <w:ind w:leftChars="1100" w:left="2640" w:rightChars="1300" w:right="2860" w:hangingChars="100" w:hanging="220"/>
        <w:rPr>
          <w:rFonts w:ascii="Times New Roman" w:eastAsia="SimSun" w:hAnsi="Times New Roman" w:cs="Times New Roman"/>
        </w:rPr>
      </w:pPr>
      <w:r w:rsidRPr="000279DF">
        <w:rPr>
          <w:rFonts w:ascii="Times New Roman" w:eastAsia="SimSun" w:hAnsi="Times New Roman" w:cs="Times New Roman"/>
          <w:vertAlign w:val="superscript"/>
        </w:rPr>
        <w:t>(2)</w:t>
      </w:r>
      <w:r w:rsidRPr="000279DF">
        <w:rPr>
          <w:rFonts w:ascii="Times New Roman" w:eastAsia="SimSun" w:hAnsi="Times New Roman" w:cs="Times New Roman"/>
        </w:rPr>
        <w:t xml:space="preserve"> When assigning a logical channel, then both the logical channel Tx and the logical channel Rx should have identical TDMA channel numbers. The assigned LCs may have the same physical channels for simplex communication and different physical channels for duplex communication. </w:t>
      </w:r>
    </w:p>
    <w:p w14:paraId="5BA195A6" w14:textId="77777777" w:rsidR="000279DF" w:rsidRPr="000279DF" w:rsidRDefault="000279DF" w:rsidP="000279DF">
      <w:pPr>
        <w:spacing w:after="120" w:line="259" w:lineRule="auto"/>
        <w:ind w:leftChars="1100" w:left="2640" w:rightChars="1300" w:right="2860" w:hangingChars="100" w:hanging="220"/>
        <w:rPr>
          <w:rFonts w:ascii="Times New Roman" w:eastAsia="SimSun" w:hAnsi="Times New Roman" w:cs="Times New Roman"/>
        </w:rPr>
      </w:pPr>
      <w:r w:rsidRPr="000279DF">
        <w:rPr>
          <w:rFonts w:ascii="Times New Roman" w:eastAsia="SimSun" w:hAnsi="Times New Roman" w:cs="Times New Roman"/>
          <w:vertAlign w:val="superscript"/>
        </w:rPr>
        <w:t>(3)</w:t>
      </w:r>
      <w:r w:rsidRPr="000279DF">
        <w:rPr>
          <w:rFonts w:ascii="Times New Roman" w:eastAsia="SimSun" w:hAnsi="Times New Roman" w:cs="Times New Roman"/>
        </w:rPr>
        <w:t xml:space="preserve"> The TDMA frame delay allows for the efficient transferal of LC from one vessel to another with as little as possible wasting of slots. </w:t>
      </w:r>
    </w:p>
    <w:p w14:paraId="60F6DA51" w14:textId="77777777" w:rsidR="000279DF" w:rsidRPr="000279DF" w:rsidRDefault="000279DF" w:rsidP="000279DF">
      <w:pPr>
        <w:spacing w:after="120" w:line="259" w:lineRule="auto"/>
        <w:ind w:leftChars="1100" w:left="2420" w:rightChars="1300" w:right="2860"/>
        <w:rPr>
          <w:rFonts w:ascii="Times New Roman" w:eastAsia="SimSun" w:hAnsi="Times New Roman" w:cs="Times New Roman"/>
          <w:color w:val="5B9BD5"/>
        </w:rPr>
      </w:pPr>
      <w:r w:rsidRPr="000279DF">
        <w:rPr>
          <w:rFonts w:ascii="Times New Roman" w:eastAsia="SimSun" w:hAnsi="Times New Roman" w:cs="Times New Roman"/>
          <w:vertAlign w:val="superscript"/>
        </w:rPr>
        <w:t>(4)</w:t>
      </w:r>
      <w:r w:rsidRPr="000279DF">
        <w:rPr>
          <w:rFonts w:ascii="Times New Roman" w:eastAsia="SimSun" w:hAnsi="Times New Roman" w:cs="Times New Roman"/>
        </w:rPr>
        <w:t xml:space="preserve"> The session ID is reserved for future use.</w:t>
      </w:r>
    </w:p>
    <w:p w14:paraId="79224D88" w14:textId="77777777" w:rsidR="000279DF" w:rsidRPr="000279DF" w:rsidRDefault="000279DF" w:rsidP="000279DF">
      <w:pPr>
        <w:rPr>
          <w:rFonts w:eastAsia="SimSun"/>
        </w:rPr>
      </w:pPr>
      <w:r w:rsidRPr="000279DF">
        <w:rPr>
          <w:rFonts w:ascii="Times New Roman" w:eastAsia="SimSun" w:hAnsi="Times New Roman" w:cs="Times New Roman"/>
          <w:b/>
          <w:bCs/>
          <w:sz w:val="26"/>
          <w:szCs w:val="26"/>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2D2CAA0E" w14:textId="77777777" w:rsidTr="00E16E22">
        <w:trPr>
          <w:cantSplit/>
          <w:trHeight w:val="446"/>
          <w:tblHeader/>
          <w:jc w:val="right"/>
        </w:trPr>
        <w:tc>
          <w:tcPr>
            <w:tcW w:w="1322" w:type="dxa"/>
            <w:noWrap/>
          </w:tcPr>
          <w:p w14:paraId="34056121" w14:textId="77777777" w:rsidR="000279DF" w:rsidRPr="000279DF" w:rsidRDefault="000279DF" w:rsidP="000279DF">
            <w:pPr>
              <w:rPr>
                <w:rFonts w:eastAsia="SimSun"/>
                <w:b/>
                <w:bCs/>
              </w:rPr>
            </w:pPr>
            <w:r w:rsidRPr="000279DF">
              <w:rPr>
                <w:rFonts w:eastAsia="SimSun"/>
                <w:b/>
                <w:bCs/>
              </w:rPr>
              <w:lastRenderedPageBreak/>
              <w:t>Comment Number:</w:t>
            </w:r>
          </w:p>
          <w:p w14:paraId="4D6BF93E" w14:textId="77777777" w:rsidR="000279DF" w:rsidRPr="000279DF" w:rsidRDefault="000279DF" w:rsidP="000279DF">
            <w:pPr>
              <w:rPr>
                <w:rFonts w:eastAsia="SimSun"/>
                <w:b/>
                <w:bCs/>
              </w:rPr>
            </w:pPr>
            <w:r w:rsidRPr="000279DF">
              <w:rPr>
                <w:rFonts w:eastAsia="SimSun"/>
                <w:b/>
                <w:bCs/>
              </w:rPr>
              <w:t>Name-#</w:t>
            </w:r>
          </w:p>
        </w:tc>
        <w:tc>
          <w:tcPr>
            <w:tcW w:w="1248" w:type="dxa"/>
          </w:tcPr>
          <w:p w14:paraId="42459996"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8"/>
            </w:r>
          </w:p>
        </w:tc>
        <w:tc>
          <w:tcPr>
            <w:tcW w:w="1303" w:type="dxa"/>
            <w:noWrap/>
          </w:tcPr>
          <w:p w14:paraId="0321F613"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48E9DD91" w14:textId="77777777" w:rsidR="000279DF" w:rsidRPr="000279DF" w:rsidRDefault="000279DF" w:rsidP="000279DF">
            <w:pPr>
              <w:rPr>
                <w:rFonts w:eastAsia="SimSun"/>
                <w:b/>
                <w:bCs/>
              </w:rPr>
            </w:pPr>
            <w:r w:rsidRPr="000279DF">
              <w:rPr>
                <w:rFonts w:eastAsia="SimSun"/>
                <w:b/>
                <w:bCs/>
              </w:rPr>
              <w:t>Section, Table, Figure</w:t>
            </w:r>
          </w:p>
          <w:p w14:paraId="4EE5D307" w14:textId="77777777" w:rsidR="000279DF" w:rsidRPr="000279DF" w:rsidRDefault="000279DF" w:rsidP="000279DF">
            <w:pPr>
              <w:rPr>
                <w:rFonts w:eastAsia="SimSun"/>
                <w:b/>
                <w:bCs/>
              </w:rPr>
            </w:pPr>
          </w:p>
        </w:tc>
        <w:tc>
          <w:tcPr>
            <w:tcW w:w="1548" w:type="dxa"/>
            <w:noWrap/>
          </w:tcPr>
          <w:p w14:paraId="61DD8BBB"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0B467D1F"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2A3ACF3A" w14:textId="77777777" w:rsidR="000279DF" w:rsidRPr="000279DF" w:rsidRDefault="000279DF" w:rsidP="000279DF">
            <w:pPr>
              <w:rPr>
                <w:rFonts w:eastAsia="SimSun"/>
                <w:b/>
                <w:bCs/>
              </w:rPr>
            </w:pPr>
            <w:r w:rsidRPr="000279DF">
              <w:rPr>
                <w:rFonts w:eastAsia="SimSun"/>
                <w:b/>
                <w:bCs/>
              </w:rPr>
              <w:t xml:space="preserve">Proposed change to ITU-R M.2092-1, short editorial changes can be </w:t>
            </w:r>
            <w:proofErr w:type="gramStart"/>
            <w:r w:rsidRPr="000279DF">
              <w:rPr>
                <w:rFonts w:eastAsia="SimSun"/>
                <w:b/>
                <w:bCs/>
              </w:rPr>
              <w:t>include</w:t>
            </w:r>
            <w:proofErr w:type="gramEnd"/>
            <w:r w:rsidRPr="000279DF">
              <w:rPr>
                <w:rFonts w:eastAsia="SimSun"/>
                <w:b/>
                <w:bCs/>
              </w:rPr>
              <w:t xml:space="preserve"> here (large changes should be documented below)</w:t>
            </w:r>
          </w:p>
        </w:tc>
      </w:tr>
      <w:tr w:rsidR="000279DF" w:rsidRPr="000279DF" w14:paraId="70C517AC" w14:textId="77777777" w:rsidTr="00E16E22">
        <w:trPr>
          <w:cantSplit/>
          <w:trHeight w:val="1500"/>
          <w:jc w:val="right"/>
        </w:trPr>
        <w:tc>
          <w:tcPr>
            <w:tcW w:w="1322" w:type="dxa"/>
          </w:tcPr>
          <w:p w14:paraId="2584A797"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6</w:t>
            </w:r>
          </w:p>
        </w:tc>
        <w:tc>
          <w:tcPr>
            <w:tcW w:w="1248" w:type="dxa"/>
          </w:tcPr>
          <w:p w14:paraId="6D1E10C9" w14:textId="77777777" w:rsidR="000279DF" w:rsidRPr="000279DF" w:rsidRDefault="000279DF" w:rsidP="000279DF">
            <w:pPr>
              <w:rPr>
                <w:rFonts w:eastAsia="SimSun"/>
                <w:i/>
              </w:rPr>
            </w:pPr>
            <w:r w:rsidRPr="000279DF">
              <w:rPr>
                <w:rFonts w:eastAsia="SimSun"/>
                <w:i/>
              </w:rPr>
              <w:t>NA</w:t>
            </w:r>
          </w:p>
        </w:tc>
        <w:tc>
          <w:tcPr>
            <w:tcW w:w="1303" w:type="dxa"/>
          </w:tcPr>
          <w:p w14:paraId="3576F36B"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4 / Section 4.9.12</w:t>
            </w:r>
          </w:p>
        </w:tc>
        <w:tc>
          <w:tcPr>
            <w:tcW w:w="1436" w:type="dxa"/>
          </w:tcPr>
          <w:p w14:paraId="2F652836" w14:textId="77777777" w:rsidR="000279DF" w:rsidRPr="000279DF" w:rsidRDefault="000279DF" w:rsidP="000279DF">
            <w:pPr>
              <w:rPr>
                <w:rFonts w:eastAsia="DengXian"/>
                <w:i/>
                <w:lang w:val="en-US" w:eastAsia="zh-CN"/>
              </w:rPr>
            </w:pPr>
            <w:r w:rsidRPr="000279DF">
              <w:rPr>
                <w:rFonts w:eastAsia="SimSun"/>
                <w:i/>
                <w:lang w:val="en-US" w:eastAsia="zh-CN"/>
              </w:rPr>
              <w:t>Table 49</w:t>
            </w:r>
          </w:p>
        </w:tc>
        <w:tc>
          <w:tcPr>
            <w:tcW w:w="1548" w:type="dxa"/>
          </w:tcPr>
          <w:p w14:paraId="56C47F60" w14:textId="77777777" w:rsidR="000279DF" w:rsidRPr="000279DF" w:rsidRDefault="000279DF" w:rsidP="000279DF">
            <w:pPr>
              <w:rPr>
                <w:rFonts w:eastAsia="SimSun"/>
                <w:i/>
              </w:rPr>
            </w:pPr>
            <w:r w:rsidRPr="000279DF">
              <w:rPr>
                <w:rFonts w:eastAsia="SimSun"/>
                <w:i/>
              </w:rPr>
              <w:t>Clarification</w:t>
            </w:r>
          </w:p>
        </w:tc>
        <w:tc>
          <w:tcPr>
            <w:tcW w:w="3526" w:type="dxa"/>
          </w:tcPr>
          <w:p w14:paraId="4B5764F5" w14:textId="77777777" w:rsidR="000279DF" w:rsidRPr="000279DF" w:rsidRDefault="000279DF" w:rsidP="000279DF">
            <w:pPr>
              <w:jc w:val="both"/>
              <w:rPr>
                <w:rFonts w:eastAsia="SimSun" w:cs="Arial"/>
                <w:color w:val="000000"/>
                <w:shd w:val="clear" w:color="auto" w:fill="FAFBFC"/>
              </w:rPr>
            </w:pPr>
            <w:r w:rsidRPr="000279DF">
              <w:rPr>
                <w:rFonts w:eastAsia="SimSun" w:cs="Arial"/>
                <w:color w:val="000000"/>
                <w:shd w:val="clear" w:color="auto" w:fill="FAFBFC"/>
              </w:rPr>
              <w:t>Meaning of the phrase that resource allocation broadcast by base station is repeatedly broadcast during TDMA frame length is ambiguous in VDE-TER</w:t>
            </w:r>
          </w:p>
          <w:p w14:paraId="72C8F819" w14:textId="77777777" w:rsidR="000279DF" w:rsidRPr="000279DF" w:rsidRDefault="000279DF" w:rsidP="000279DF">
            <w:pPr>
              <w:jc w:val="both"/>
              <w:rPr>
                <w:rFonts w:ascii="Batang" w:eastAsia="Batang" w:hAnsi="Batang" w:cs="Batang"/>
                <w:lang w:val="en-US" w:eastAsia="ko-KR"/>
              </w:rPr>
            </w:pPr>
          </w:p>
          <w:p w14:paraId="22E2C2E8" w14:textId="77777777" w:rsidR="000279DF" w:rsidRPr="000279DF" w:rsidRDefault="000279DF" w:rsidP="000279DF">
            <w:pPr>
              <w:jc w:val="both"/>
              <w:rPr>
                <w:rFonts w:ascii="Batang" w:eastAsia="Batang" w:hAnsi="Batang" w:cs="Batang"/>
                <w:color w:val="FF0000"/>
                <w:lang w:val="en-US" w:eastAsia="ko-KR"/>
              </w:rPr>
            </w:pPr>
          </w:p>
        </w:tc>
        <w:tc>
          <w:tcPr>
            <w:tcW w:w="4425" w:type="dxa"/>
          </w:tcPr>
          <w:p w14:paraId="705C0071" w14:textId="77777777" w:rsidR="000279DF" w:rsidRPr="000279DF" w:rsidRDefault="000279DF" w:rsidP="000279DF">
            <w:pPr>
              <w:jc w:val="both"/>
              <w:rPr>
                <w:rFonts w:eastAsia="SimSun" w:cs="Arial"/>
                <w:lang w:eastAsia="ko-KR"/>
              </w:rPr>
            </w:pPr>
            <w:r w:rsidRPr="000279DF">
              <w:rPr>
                <w:rFonts w:eastAsia="SimSun" w:cs="Arial"/>
                <w:lang w:val="en-US" w:eastAsia="zh-CN"/>
              </w:rPr>
              <w:t>“</w:t>
            </w:r>
            <w:r w:rsidRPr="000279DF">
              <w:rPr>
                <w:rFonts w:eastAsia="SimSun" w:cs="Arial"/>
              </w:rPr>
              <w:t>Note: The resource allocation broadcast by the base station repeatedly broadcasts during the TDMA Frame length.</w:t>
            </w:r>
            <w:r w:rsidRPr="000279DF">
              <w:rPr>
                <w:rFonts w:eastAsia="SimSun" w:cs="Arial"/>
                <w:lang w:eastAsia="ko-KR"/>
              </w:rPr>
              <w:t>”</w:t>
            </w:r>
          </w:p>
          <w:p w14:paraId="1489D7CE" w14:textId="77777777" w:rsidR="000279DF" w:rsidRPr="000279DF" w:rsidRDefault="000279DF" w:rsidP="000279DF">
            <w:pPr>
              <w:jc w:val="both"/>
              <w:rPr>
                <w:rFonts w:eastAsia="Malgun Gothic" w:cs="Arial"/>
                <w:lang w:eastAsia="ko-KR"/>
              </w:rPr>
            </w:pPr>
          </w:p>
          <w:p w14:paraId="0728AAEB" w14:textId="77777777" w:rsidR="000279DF" w:rsidRPr="000279DF" w:rsidRDefault="000279DF" w:rsidP="000279DF">
            <w:pPr>
              <w:jc w:val="both"/>
              <w:rPr>
                <w:rFonts w:eastAsia="SimSun" w:cs="Arial"/>
                <w:shd w:val="clear" w:color="auto" w:fill="FAFBFC"/>
              </w:rPr>
            </w:pPr>
            <w:r w:rsidRPr="000279DF">
              <w:rPr>
                <w:rFonts w:eastAsia="Malgun Gothic" w:cs="Arial"/>
                <w:lang w:eastAsia="ko-KR"/>
              </w:rPr>
              <w:t xml:space="preserve">“Note: </w:t>
            </w:r>
            <w:r w:rsidRPr="000279DF">
              <w:rPr>
                <w:rFonts w:eastAsia="SimSun" w:cs="Arial"/>
                <w:shd w:val="clear" w:color="auto" w:fill="FAFBFC"/>
              </w:rPr>
              <w:t>When data fragments are transmitted over several sessions, the resource allocation broadcast by the base station is repeatedly broadcast during the TDMA frame length containing the last fragment of the data session.”</w:t>
            </w:r>
          </w:p>
          <w:p w14:paraId="3E31ABE0" w14:textId="77777777" w:rsidR="000279DF" w:rsidRPr="000279DF" w:rsidRDefault="000279DF" w:rsidP="000279DF">
            <w:pPr>
              <w:jc w:val="both"/>
              <w:rPr>
                <w:rFonts w:eastAsia="SimSun" w:cs="Arial"/>
                <w:shd w:val="clear" w:color="auto" w:fill="FAFBFC"/>
              </w:rPr>
            </w:pPr>
          </w:p>
          <w:p w14:paraId="129B7430" w14:textId="77777777" w:rsidR="000279DF" w:rsidRPr="000279DF" w:rsidRDefault="000279DF" w:rsidP="000279DF">
            <w:pPr>
              <w:jc w:val="both"/>
              <w:rPr>
                <w:rFonts w:ascii="Batang" w:eastAsia="Batang" w:hAnsi="Batang" w:cs="Arial"/>
                <w:lang w:eastAsia="ko-KR"/>
              </w:rPr>
            </w:pPr>
          </w:p>
        </w:tc>
      </w:tr>
    </w:tbl>
    <w:p w14:paraId="542A1134" w14:textId="77777777" w:rsidR="000279DF" w:rsidRPr="000279DF" w:rsidRDefault="000279DF" w:rsidP="000279DF">
      <w:pPr>
        <w:rPr>
          <w:rFonts w:eastAsia="SimSun"/>
          <w:lang w:val="en-US" w:eastAsia="zh-CN"/>
        </w:rPr>
      </w:pPr>
    </w:p>
    <w:p w14:paraId="6CE2CB22" w14:textId="77777777" w:rsidR="000279DF" w:rsidRPr="000279DF" w:rsidRDefault="000279DF" w:rsidP="000279DF">
      <w:pPr>
        <w:rPr>
          <w:rFonts w:eastAsia="SimSun"/>
          <w:lang w:val="en-US" w:eastAsia="zh-CN"/>
        </w:rPr>
      </w:pPr>
    </w:p>
    <w:p w14:paraId="5397CFFC" w14:textId="77777777" w:rsidR="000279DF" w:rsidRPr="000279DF" w:rsidRDefault="000279DF" w:rsidP="000279DF">
      <w:pPr>
        <w:rPr>
          <w:rFonts w:eastAsia="SimSun"/>
          <w:lang w:val="en-US" w:eastAsia="ko-KR"/>
        </w:rPr>
      </w:pPr>
    </w:p>
    <w:p w14:paraId="0212E179" w14:textId="77777777" w:rsidR="000279DF" w:rsidRPr="000279DF" w:rsidRDefault="000279DF" w:rsidP="000279DF">
      <w:pPr>
        <w:rPr>
          <w:rFonts w:eastAsia="SimSun"/>
          <w:lang w:val="en-US" w:eastAsia="ko-KR"/>
        </w:rPr>
      </w:pPr>
    </w:p>
    <w:p w14:paraId="29609A27" w14:textId="77777777" w:rsidR="000279DF" w:rsidRPr="000279DF" w:rsidRDefault="000279DF" w:rsidP="000279DF">
      <w:pPr>
        <w:rPr>
          <w:rFonts w:eastAsia="SimSun"/>
          <w:lang w:val="en-US" w:eastAsia="ko-KR"/>
        </w:rPr>
      </w:pPr>
    </w:p>
    <w:p w14:paraId="7A0690AD" w14:textId="77777777" w:rsidR="000279DF" w:rsidRPr="000279DF" w:rsidRDefault="000279DF" w:rsidP="000279DF">
      <w:pPr>
        <w:rPr>
          <w:rFonts w:eastAsia="SimSun"/>
          <w:b/>
          <w:lang w:val="en-US" w:eastAsia="zh-CN"/>
        </w:rPr>
        <w:sectPr w:rsidR="000279DF" w:rsidRPr="000279DF" w:rsidSect="00AA4473">
          <w:headerReference w:type="default" r:id="rId25"/>
          <w:footerReference w:type="default" r:id="rId26"/>
          <w:pgSz w:w="16838" w:h="11906" w:orient="landscape"/>
          <w:pgMar w:top="1134" w:right="1134" w:bottom="1134" w:left="1134" w:header="709" w:footer="709" w:gutter="0"/>
          <w:cols w:space="720"/>
          <w:docGrid w:linePitch="360"/>
        </w:sectPr>
      </w:pPr>
    </w:p>
    <w:p w14:paraId="68E92AC4" w14:textId="77777777" w:rsidR="000279DF" w:rsidRPr="000279DF" w:rsidRDefault="000279DF" w:rsidP="000279DF">
      <w:pPr>
        <w:rPr>
          <w:ins w:id="5" w:author="小溪" w:date="2022-08-05T14:59:00Z"/>
          <w:rFonts w:eastAsia="SimSun"/>
          <w:b/>
          <w:lang w:val="en-US" w:eastAsia="zh-CN"/>
        </w:rPr>
      </w:pPr>
      <w:r w:rsidRPr="000279DF">
        <w:rPr>
          <w:rFonts w:eastAsia="SimSun" w:hint="eastAsia"/>
          <w:b/>
          <w:lang w:val="en-US" w:eastAsia="zh-CN"/>
        </w:rPr>
        <w:lastRenderedPageBreak/>
        <w:t>Comments:</w:t>
      </w:r>
    </w:p>
    <w:p w14:paraId="541A8D06" w14:textId="77777777" w:rsidR="000279DF" w:rsidRPr="000279DF" w:rsidRDefault="000279DF" w:rsidP="000279DF">
      <w:pPr>
        <w:keepNext/>
        <w:spacing w:before="240" w:after="240"/>
        <w:outlineLvl w:val="0"/>
        <w:rPr>
          <w:rFonts w:ascii="Calibri" w:eastAsia="SimSun" w:hAnsi="Calibri"/>
          <w:caps/>
          <w:color w:val="0070C0"/>
          <w:kern w:val="28"/>
          <w:sz w:val="24"/>
          <w:lang w:val="en-US" w:eastAsia="ko-KR"/>
        </w:rPr>
      </w:pPr>
      <w:r w:rsidRPr="000279DF">
        <w:rPr>
          <w:rFonts w:ascii="Calibri" w:eastAsia="SimSun" w:hAnsi="Calibri"/>
          <w:b/>
          <w:caps/>
          <w:color w:val="0070C0"/>
          <w:kern w:val="28"/>
          <w:sz w:val="30"/>
          <w:szCs w:val="30"/>
          <w:lang w:eastAsia="de-DE"/>
        </w:rPr>
        <w:t>KOREA NSO-6</w:t>
      </w:r>
    </w:p>
    <w:p w14:paraId="19A107A2"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4.9.12</w:t>
      </w:r>
      <w:r w:rsidRPr="000279DF">
        <w:rPr>
          <w:rFonts w:ascii="Times New Roman" w:hAnsi="Times New Roman" w:cs="Times New Roman"/>
          <w:b/>
          <w:caps/>
          <w:color w:val="0070C0"/>
          <w:kern w:val="28"/>
          <w:sz w:val="24"/>
          <w:szCs w:val="20"/>
        </w:rPr>
        <w:tab/>
        <w:t>end fragment</w:t>
      </w:r>
    </w:p>
    <w:p w14:paraId="51AE8D45" w14:textId="77777777" w:rsidR="000279DF" w:rsidRPr="000279DF" w:rsidRDefault="000279DF" w:rsidP="000279DF">
      <w:pPr>
        <w:rPr>
          <w:rFonts w:ascii="Times New Roman" w:eastAsia="SimSun" w:hAnsi="Times New Roman" w:cs="Times New Roman"/>
        </w:rPr>
      </w:pPr>
    </w:p>
    <w:p w14:paraId="306E6B7B"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TABLE 49</w:t>
      </w:r>
    </w:p>
    <w:p w14:paraId="171E183D"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End fragment</w:t>
      </w:r>
    </w:p>
    <w:p w14:paraId="7894ABBB" w14:textId="77777777" w:rsidR="000279DF" w:rsidRPr="000279DF" w:rsidRDefault="000279DF" w:rsidP="000279DF">
      <w:pPr>
        <w:jc w:val="center"/>
        <w:rPr>
          <w:rFonts w:ascii="Times New Roman" w:eastAsia="Batang" w:hAnsi="Times New Roman" w:cs="Times New Roman"/>
          <w:color w:val="5B9BD5"/>
          <w:lang w:val="en-US" w:eastAsia="ko-K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8"/>
        <w:gridCol w:w="979"/>
        <w:gridCol w:w="897"/>
        <w:gridCol w:w="1171"/>
        <w:gridCol w:w="5751"/>
      </w:tblGrid>
      <w:tr w:rsidR="000279DF" w:rsidRPr="000279DF" w14:paraId="45F0AB37" w14:textId="77777777" w:rsidTr="00E16E22">
        <w:trPr>
          <w:trHeight w:val="618"/>
          <w:jc w:val="center"/>
        </w:trPr>
        <w:tc>
          <w:tcPr>
            <w:tcW w:w="548" w:type="dxa"/>
            <w:shd w:val="clear" w:color="auto" w:fill="auto"/>
            <w:vAlign w:val="center"/>
          </w:tcPr>
          <w:p w14:paraId="7A8D2163" w14:textId="77777777" w:rsidR="000279DF" w:rsidRPr="000279DF" w:rsidRDefault="000279DF" w:rsidP="000279DF">
            <w:pPr>
              <w:widowControl w:val="0"/>
              <w:autoSpaceDE w:val="0"/>
              <w:autoSpaceDN w:val="0"/>
              <w:ind w:hanging="111"/>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Field</w:t>
            </w:r>
            <w:r w:rsidRPr="000279DF">
              <w:rPr>
                <w:rFonts w:ascii="Times New Roman" w:eastAsia="Times New Roman" w:hAnsi="Times New Roman" w:cs="Times New Roman"/>
                <w:b/>
                <w:w w:val="99"/>
                <w:sz w:val="20"/>
                <w:lang w:val="en-US" w:eastAsia="en-US"/>
              </w:rPr>
              <w:t xml:space="preserve"> </w:t>
            </w:r>
            <w:r w:rsidRPr="000279DF">
              <w:rPr>
                <w:rFonts w:ascii="Times New Roman" w:eastAsia="Times New Roman" w:hAnsi="Times New Roman" w:cs="Times New Roman"/>
                <w:b/>
                <w:sz w:val="20"/>
                <w:lang w:val="en-US" w:eastAsia="en-US"/>
              </w:rPr>
              <w:t>no</w:t>
            </w:r>
          </w:p>
        </w:tc>
        <w:tc>
          <w:tcPr>
            <w:tcW w:w="979" w:type="dxa"/>
            <w:shd w:val="clear" w:color="auto" w:fill="auto"/>
            <w:vAlign w:val="center"/>
          </w:tcPr>
          <w:p w14:paraId="1346C7EE" w14:textId="77777777" w:rsidR="000279DF" w:rsidRPr="000279DF" w:rsidRDefault="000279DF" w:rsidP="000279DF">
            <w:pPr>
              <w:widowControl w:val="0"/>
              <w:autoSpaceDE w:val="0"/>
              <w:autoSpaceDN w:val="0"/>
              <w:ind w:hanging="22"/>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Value</w:t>
            </w:r>
          </w:p>
          <w:p w14:paraId="1D70BDC5" w14:textId="77777777" w:rsidR="000279DF" w:rsidRPr="000279DF" w:rsidRDefault="000279DF" w:rsidP="000279DF">
            <w:pPr>
              <w:widowControl w:val="0"/>
              <w:autoSpaceDE w:val="0"/>
              <w:autoSpaceDN w:val="0"/>
              <w:ind w:hanging="22"/>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pacing w:val="-48"/>
                <w:sz w:val="20"/>
                <w:lang w:val="en-US" w:eastAsia="en-US"/>
              </w:rPr>
              <w:t xml:space="preserve"> </w:t>
            </w:r>
            <w:r w:rsidRPr="000279DF">
              <w:rPr>
                <w:rFonts w:ascii="Times New Roman" w:eastAsia="Times New Roman" w:hAnsi="Times New Roman" w:cs="Times New Roman"/>
                <w:b/>
                <w:sz w:val="20"/>
                <w:lang w:val="en-US" w:eastAsia="en-US"/>
              </w:rPr>
              <w:t>(Dec)</w:t>
            </w:r>
          </w:p>
        </w:tc>
        <w:tc>
          <w:tcPr>
            <w:tcW w:w="897" w:type="dxa"/>
            <w:shd w:val="clear" w:color="auto" w:fill="auto"/>
            <w:vAlign w:val="center"/>
          </w:tcPr>
          <w:p w14:paraId="092CECE9" w14:textId="77777777" w:rsidR="000279DF" w:rsidRPr="000279DF" w:rsidRDefault="000279DF" w:rsidP="000279DF">
            <w:pPr>
              <w:widowControl w:val="0"/>
              <w:autoSpaceDE w:val="0"/>
              <w:autoSpaceDN w:val="0"/>
              <w:ind w:firstLine="129"/>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Size</w:t>
            </w:r>
            <w:r w:rsidRPr="000279DF">
              <w:rPr>
                <w:rFonts w:ascii="Times New Roman" w:eastAsia="Times New Roman" w:hAnsi="Times New Roman" w:cs="Times New Roman"/>
                <w:b/>
                <w:spacing w:val="1"/>
                <w:sz w:val="20"/>
                <w:lang w:val="en-US" w:eastAsia="en-US"/>
              </w:rPr>
              <w:t xml:space="preserve"> </w:t>
            </w:r>
            <w:r w:rsidRPr="000279DF">
              <w:rPr>
                <w:rFonts w:ascii="Times New Roman" w:eastAsia="Times New Roman" w:hAnsi="Times New Roman" w:cs="Times New Roman"/>
                <w:b/>
                <w:sz w:val="20"/>
                <w:lang w:val="en-US" w:eastAsia="en-US"/>
              </w:rPr>
              <w:t>(Bytes)</w:t>
            </w:r>
          </w:p>
        </w:tc>
        <w:tc>
          <w:tcPr>
            <w:tcW w:w="1171" w:type="dxa"/>
            <w:shd w:val="clear" w:color="auto" w:fill="auto"/>
            <w:vAlign w:val="center"/>
          </w:tcPr>
          <w:p w14:paraId="1B895EEB"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Function</w:t>
            </w:r>
          </w:p>
        </w:tc>
        <w:tc>
          <w:tcPr>
            <w:tcW w:w="5751" w:type="dxa"/>
            <w:shd w:val="clear" w:color="auto" w:fill="auto"/>
            <w:vAlign w:val="center"/>
          </w:tcPr>
          <w:p w14:paraId="000B20A9" w14:textId="77777777" w:rsidR="000279DF" w:rsidRPr="000279DF" w:rsidRDefault="000279DF" w:rsidP="000279DF">
            <w:pPr>
              <w:widowControl w:val="0"/>
              <w:autoSpaceDE w:val="0"/>
              <w:autoSpaceDN w:val="0"/>
              <w:jc w:val="center"/>
              <w:rPr>
                <w:rFonts w:ascii="Times New Roman" w:eastAsia="Times New Roman" w:hAnsi="Times New Roman" w:cs="Times New Roman"/>
                <w:b/>
                <w:sz w:val="20"/>
                <w:lang w:val="en-US" w:eastAsia="en-US"/>
              </w:rPr>
            </w:pPr>
            <w:r w:rsidRPr="000279DF">
              <w:rPr>
                <w:rFonts w:ascii="Times New Roman" w:eastAsia="Times New Roman" w:hAnsi="Times New Roman" w:cs="Times New Roman"/>
                <w:b/>
                <w:sz w:val="20"/>
                <w:lang w:val="en-US" w:eastAsia="en-US"/>
              </w:rPr>
              <w:t>Content</w:t>
            </w:r>
          </w:p>
        </w:tc>
      </w:tr>
      <w:tr w:rsidR="000279DF" w:rsidRPr="000279DF" w14:paraId="06D30A03" w14:textId="77777777" w:rsidTr="00E16E22">
        <w:trPr>
          <w:trHeight w:val="311"/>
          <w:jc w:val="center"/>
        </w:trPr>
        <w:tc>
          <w:tcPr>
            <w:tcW w:w="548" w:type="dxa"/>
            <w:shd w:val="clear" w:color="auto" w:fill="auto"/>
            <w:vAlign w:val="center"/>
          </w:tcPr>
          <w:p w14:paraId="3CE5432F"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979" w:type="dxa"/>
            <w:shd w:val="clear" w:color="auto" w:fill="auto"/>
            <w:vAlign w:val="center"/>
          </w:tcPr>
          <w:p w14:paraId="424F4042"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076</w:t>
            </w:r>
          </w:p>
        </w:tc>
        <w:tc>
          <w:tcPr>
            <w:tcW w:w="897" w:type="dxa"/>
            <w:shd w:val="clear" w:color="auto" w:fill="auto"/>
            <w:vAlign w:val="center"/>
          </w:tcPr>
          <w:p w14:paraId="75610A2D"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171" w:type="dxa"/>
            <w:shd w:val="clear" w:color="auto" w:fill="auto"/>
          </w:tcPr>
          <w:p w14:paraId="26D05743" w14:textId="77777777" w:rsidR="000279DF" w:rsidRPr="000279DF" w:rsidRDefault="000279DF" w:rsidP="000279DF">
            <w:pPr>
              <w:widowControl w:val="0"/>
              <w:autoSpaceDE w:val="0"/>
              <w:autoSpaceDN w:val="0"/>
              <w:spacing w:before="41"/>
              <w:ind w:left="72"/>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Type</w:t>
            </w:r>
          </w:p>
        </w:tc>
        <w:tc>
          <w:tcPr>
            <w:tcW w:w="5751" w:type="dxa"/>
            <w:shd w:val="clear" w:color="auto" w:fill="auto"/>
          </w:tcPr>
          <w:p w14:paraId="21B06302" w14:textId="77777777" w:rsidR="000279DF" w:rsidRPr="000279DF" w:rsidRDefault="000279DF" w:rsidP="000279DF">
            <w:pPr>
              <w:widowControl w:val="0"/>
              <w:autoSpaceDE w:val="0"/>
              <w:autoSpaceDN w:val="0"/>
              <w:rPr>
                <w:rFonts w:ascii="Times New Roman" w:eastAsia="Times New Roman" w:hAnsi="Times New Roman" w:cs="Times New Roman"/>
                <w:sz w:val="20"/>
                <w:lang w:val="en-US" w:eastAsia="en-US"/>
              </w:rPr>
            </w:pPr>
          </w:p>
        </w:tc>
      </w:tr>
      <w:tr w:rsidR="000279DF" w:rsidRPr="000279DF" w14:paraId="4AA3D32B" w14:textId="77777777" w:rsidTr="00E16E22">
        <w:trPr>
          <w:trHeight w:val="309"/>
          <w:jc w:val="center"/>
        </w:trPr>
        <w:tc>
          <w:tcPr>
            <w:tcW w:w="548" w:type="dxa"/>
            <w:shd w:val="clear" w:color="auto" w:fill="auto"/>
            <w:vAlign w:val="center"/>
          </w:tcPr>
          <w:p w14:paraId="6933D719"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2</w:t>
            </w:r>
          </w:p>
        </w:tc>
        <w:tc>
          <w:tcPr>
            <w:tcW w:w="979" w:type="dxa"/>
            <w:shd w:val="clear" w:color="auto" w:fill="auto"/>
            <w:vAlign w:val="center"/>
          </w:tcPr>
          <w:p w14:paraId="04CFDB43"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to 2</w:t>
            </w:r>
            <w:r w:rsidRPr="000279DF">
              <w:rPr>
                <w:rFonts w:ascii="Times New Roman" w:eastAsia="Times New Roman" w:hAnsi="Times New Roman" w:cs="Times New Roman"/>
                <w:sz w:val="20"/>
                <w:vertAlign w:val="superscript"/>
                <w:lang w:val="en-US" w:eastAsia="en-US"/>
              </w:rPr>
              <w:t>16</w:t>
            </w:r>
            <w:r w:rsidRPr="000279DF">
              <w:rPr>
                <w:rFonts w:ascii="Times New Roman" w:eastAsia="Times New Roman" w:hAnsi="Times New Roman" w:cs="Times New Roman"/>
                <w:sz w:val="20"/>
                <w:lang w:val="en-US" w:eastAsia="en-US"/>
              </w:rPr>
              <w:t>-1</w:t>
            </w:r>
          </w:p>
        </w:tc>
        <w:tc>
          <w:tcPr>
            <w:tcW w:w="897" w:type="dxa"/>
            <w:shd w:val="clear" w:color="auto" w:fill="auto"/>
            <w:vAlign w:val="center"/>
          </w:tcPr>
          <w:p w14:paraId="351B5283"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2</w:t>
            </w:r>
          </w:p>
        </w:tc>
        <w:tc>
          <w:tcPr>
            <w:tcW w:w="1171" w:type="dxa"/>
            <w:shd w:val="clear" w:color="auto" w:fill="auto"/>
          </w:tcPr>
          <w:p w14:paraId="743935C4" w14:textId="77777777" w:rsidR="000279DF" w:rsidRPr="000279DF" w:rsidRDefault="000279DF" w:rsidP="000279DF">
            <w:pPr>
              <w:widowControl w:val="0"/>
              <w:autoSpaceDE w:val="0"/>
              <w:autoSpaceDN w:val="0"/>
              <w:spacing w:before="41"/>
              <w:ind w:left="72"/>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Length</w:t>
            </w:r>
          </w:p>
        </w:tc>
        <w:tc>
          <w:tcPr>
            <w:tcW w:w="5751" w:type="dxa"/>
            <w:shd w:val="clear" w:color="auto" w:fill="auto"/>
          </w:tcPr>
          <w:p w14:paraId="51D099A9" w14:textId="77777777" w:rsidR="000279DF" w:rsidRPr="000279DF" w:rsidRDefault="000279DF" w:rsidP="000279DF">
            <w:pPr>
              <w:widowControl w:val="0"/>
              <w:autoSpaceDE w:val="0"/>
              <w:autoSpaceDN w:val="0"/>
              <w:spacing w:before="41"/>
              <w:ind w:left="7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Total</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size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bytes,</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variable.</w:t>
            </w:r>
          </w:p>
        </w:tc>
      </w:tr>
      <w:tr w:rsidR="000279DF" w:rsidRPr="000279DF" w14:paraId="651F6303" w14:textId="77777777" w:rsidTr="00E16E22">
        <w:trPr>
          <w:trHeight w:val="539"/>
          <w:jc w:val="center"/>
        </w:trPr>
        <w:tc>
          <w:tcPr>
            <w:tcW w:w="548" w:type="dxa"/>
            <w:shd w:val="clear" w:color="auto" w:fill="auto"/>
            <w:vAlign w:val="center"/>
          </w:tcPr>
          <w:p w14:paraId="09E8EC3F"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3</w:t>
            </w:r>
          </w:p>
        </w:tc>
        <w:tc>
          <w:tcPr>
            <w:tcW w:w="979" w:type="dxa"/>
            <w:shd w:val="clear" w:color="auto" w:fill="auto"/>
            <w:vAlign w:val="center"/>
          </w:tcPr>
          <w:p w14:paraId="47BBD546"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to 2</w:t>
            </w:r>
            <w:r w:rsidRPr="000279DF">
              <w:rPr>
                <w:rFonts w:ascii="Times New Roman" w:eastAsia="Times New Roman" w:hAnsi="Times New Roman" w:cs="Times New Roman"/>
                <w:sz w:val="20"/>
                <w:vertAlign w:val="superscript"/>
                <w:lang w:val="en-US" w:eastAsia="en-US"/>
              </w:rPr>
              <w:t>32</w:t>
            </w:r>
            <w:r w:rsidRPr="000279DF">
              <w:rPr>
                <w:rFonts w:ascii="Times New Roman" w:eastAsia="Times New Roman" w:hAnsi="Times New Roman" w:cs="Times New Roman"/>
                <w:sz w:val="20"/>
                <w:lang w:val="en-US" w:eastAsia="en-US"/>
              </w:rPr>
              <w:t>-1</w:t>
            </w:r>
          </w:p>
        </w:tc>
        <w:tc>
          <w:tcPr>
            <w:tcW w:w="897" w:type="dxa"/>
            <w:shd w:val="clear" w:color="auto" w:fill="auto"/>
            <w:vAlign w:val="center"/>
          </w:tcPr>
          <w:p w14:paraId="0BF1B49A"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171" w:type="dxa"/>
            <w:shd w:val="clear" w:color="auto" w:fill="auto"/>
          </w:tcPr>
          <w:p w14:paraId="52AA2713" w14:textId="77777777" w:rsidR="000279DF" w:rsidRPr="000279DF" w:rsidRDefault="000279DF" w:rsidP="000279DF">
            <w:pPr>
              <w:widowControl w:val="0"/>
              <w:autoSpaceDE w:val="0"/>
              <w:autoSpaceDN w:val="0"/>
              <w:spacing w:before="41"/>
              <w:ind w:left="72"/>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Source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ID</w:t>
            </w:r>
          </w:p>
        </w:tc>
        <w:tc>
          <w:tcPr>
            <w:tcW w:w="5751" w:type="dxa"/>
            <w:shd w:val="clear" w:color="auto" w:fill="auto"/>
          </w:tcPr>
          <w:p w14:paraId="64A9E768" w14:textId="77777777" w:rsidR="000279DF" w:rsidRPr="000279DF" w:rsidRDefault="000279DF" w:rsidP="000279DF">
            <w:pPr>
              <w:widowControl w:val="0"/>
              <w:autoSpaceDE w:val="0"/>
              <w:autoSpaceDN w:val="0"/>
              <w:spacing w:before="38" w:line="242" w:lineRule="auto"/>
              <w:ind w:left="70" w:right="375"/>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Unique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Identifier</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transmitting</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station,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described in §</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2.4,</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tc>
      </w:tr>
      <w:tr w:rsidR="000279DF" w:rsidRPr="000279DF" w14:paraId="5C028E14" w14:textId="77777777" w:rsidTr="00E16E22">
        <w:trPr>
          <w:trHeight w:val="309"/>
          <w:jc w:val="center"/>
        </w:trPr>
        <w:tc>
          <w:tcPr>
            <w:tcW w:w="548" w:type="dxa"/>
            <w:shd w:val="clear" w:color="auto" w:fill="auto"/>
            <w:vAlign w:val="center"/>
          </w:tcPr>
          <w:p w14:paraId="002648F4" w14:textId="77777777" w:rsidR="000279DF" w:rsidRPr="000279DF" w:rsidRDefault="000279DF" w:rsidP="000279DF">
            <w:pPr>
              <w:widowControl w:val="0"/>
              <w:autoSpaceDE w:val="0"/>
              <w:autoSpaceDN w:val="0"/>
              <w:spacing w:before="37"/>
              <w:ind w:left="71"/>
              <w:jc w:val="center"/>
              <w:rPr>
                <w:rFonts w:ascii="Times New Roman" w:eastAsia="Times New Roman" w:hAnsi="Times New Roman" w:cs="Times New Roman"/>
                <w:sz w:val="13"/>
                <w:lang w:val="en-US" w:eastAsia="en-US"/>
              </w:rPr>
            </w:pPr>
            <w:r w:rsidRPr="000279DF">
              <w:rPr>
                <w:rFonts w:ascii="Times New Roman" w:eastAsia="Times New Roman" w:hAnsi="Times New Roman" w:cs="Times New Roman"/>
                <w:position w:val="-6"/>
                <w:sz w:val="20"/>
                <w:lang w:val="en-US" w:eastAsia="en-US"/>
              </w:rPr>
              <w:t>4</w:t>
            </w:r>
            <w:r w:rsidRPr="000279DF">
              <w:rPr>
                <w:rFonts w:ascii="Times New Roman" w:eastAsia="Times New Roman" w:hAnsi="Times New Roman" w:cs="Times New Roman"/>
                <w:sz w:val="13"/>
                <w:lang w:val="en-US" w:eastAsia="en-US"/>
              </w:rPr>
              <w:t>(1)</w:t>
            </w:r>
          </w:p>
        </w:tc>
        <w:tc>
          <w:tcPr>
            <w:tcW w:w="979" w:type="dxa"/>
            <w:shd w:val="clear" w:color="auto" w:fill="auto"/>
            <w:vAlign w:val="center"/>
          </w:tcPr>
          <w:p w14:paraId="57C96A78"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0</w:t>
            </w:r>
          </w:p>
        </w:tc>
        <w:tc>
          <w:tcPr>
            <w:tcW w:w="897" w:type="dxa"/>
            <w:shd w:val="clear" w:color="auto" w:fill="auto"/>
            <w:vAlign w:val="center"/>
          </w:tcPr>
          <w:p w14:paraId="65064F6A"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171" w:type="dxa"/>
            <w:shd w:val="clear" w:color="auto" w:fill="auto"/>
          </w:tcPr>
          <w:p w14:paraId="3E218B38" w14:textId="77777777" w:rsidR="000279DF" w:rsidRPr="000279DF" w:rsidRDefault="000279DF" w:rsidP="000279DF">
            <w:pPr>
              <w:widowControl w:val="0"/>
              <w:autoSpaceDE w:val="0"/>
              <w:autoSpaceDN w:val="0"/>
              <w:spacing w:before="41"/>
              <w:ind w:left="72"/>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ID</w:t>
            </w:r>
          </w:p>
        </w:tc>
        <w:tc>
          <w:tcPr>
            <w:tcW w:w="5751" w:type="dxa"/>
            <w:shd w:val="clear" w:color="auto" w:fill="auto"/>
          </w:tcPr>
          <w:p w14:paraId="27E6CAE5" w14:textId="77777777" w:rsidR="000279DF" w:rsidRPr="000279DF" w:rsidRDefault="000279DF" w:rsidP="000279DF">
            <w:pPr>
              <w:widowControl w:val="0"/>
              <w:autoSpaceDE w:val="0"/>
              <w:autoSpaceDN w:val="0"/>
              <w:spacing w:before="41"/>
              <w:ind w:left="7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ID.</w:t>
            </w:r>
          </w:p>
        </w:tc>
      </w:tr>
      <w:tr w:rsidR="000279DF" w:rsidRPr="000279DF" w14:paraId="04CD15E1" w14:textId="77777777" w:rsidTr="00E16E22">
        <w:trPr>
          <w:trHeight w:val="810"/>
          <w:jc w:val="center"/>
        </w:trPr>
        <w:tc>
          <w:tcPr>
            <w:tcW w:w="548" w:type="dxa"/>
            <w:shd w:val="clear" w:color="auto" w:fill="auto"/>
            <w:vAlign w:val="center"/>
          </w:tcPr>
          <w:p w14:paraId="69117BC4" w14:textId="77777777" w:rsidR="000279DF" w:rsidRPr="000279DF" w:rsidRDefault="000279DF" w:rsidP="000279DF">
            <w:pPr>
              <w:widowControl w:val="0"/>
              <w:autoSpaceDE w:val="0"/>
              <w:autoSpaceDN w:val="0"/>
              <w:spacing w:before="43"/>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5</w:t>
            </w:r>
          </w:p>
        </w:tc>
        <w:tc>
          <w:tcPr>
            <w:tcW w:w="979" w:type="dxa"/>
            <w:shd w:val="clear" w:color="auto" w:fill="auto"/>
            <w:vAlign w:val="center"/>
          </w:tcPr>
          <w:p w14:paraId="5EC5FA9F" w14:textId="77777777" w:rsidR="000279DF" w:rsidRPr="000279DF" w:rsidRDefault="000279DF" w:rsidP="000279DF">
            <w:pPr>
              <w:widowControl w:val="0"/>
              <w:autoSpaceDE w:val="0"/>
              <w:autoSpaceDN w:val="0"/>
              <w:spacing w:before="43"/>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to 2</w:t>
            </w:r>
            <w:r w:rsidRPr="000279DF">
              <w:rPr>
                <w:rFonts w:ascii="Times New Roman" w:eastAsia="Times New Roman" w:hAnsi="Times New Roman" w:cs="Times New Roman"/>
                <w:sz w:val="20"/>
                <w:vertAlign w:val="superscript"/>
                <w:lang w:val="en-US" w:eastAsia="en-US"/>
              </w:rPr>
              <w:t>32</w:t>
            </w:r>
            <w:r w:rsidRPr="000279DF">
              <w:rPr>
                <w:rFonts w:ascii="Times New Roman" w:eastAsia="Times New Roman" w:hAnsi="Times New Roman" w:cs="Times New Roman"/>
                <w:sz w:val="20"/>
                <w:lang w:val="en-US" w:eastAsia="en-US"/>
              </w:rPr>
              <w:t>-1</w:t>
            </w:r>
          </w:p>
        </w:tc>
        <w:tc>
          <w:tcPr>
            <w:tcW w:w="897" w:type="dxa"/>
            <w:shd w:val="clear" w:color="auto" w:fill="auto"/>
            <w:vAlign w:val="center"/>
          </w:tcPr>
          <w:p w14:paraId="6C2C9F98" w14:textId="77777777" w:rsidR="000279DF" w:rsidRPr="000279DF" w:rsidRDefault="000279DF" w:rsidP="000279DF">
            <w:pPr>
              <w:widowControl w:val="0"/>
              <w:autoSpaceDE w:val="0"/>
              <w:autoSpaceDN w:val="0"/>
              <w:spacing w:before="43"/>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4</w:t>
            </w:r>
          </w:p>
        </w:tc>
        <w:tc>
          <w:tcPr>
            <w:tcW w:w="1171" w:type="dxa"/>
            <w:shd w:val="clear" w:color="auto" w:fill="auto"/>
          </w:tcPr>
          <w:p w14:paraId="06F37166" w14:textId="77777777" w:rsidR="000279DF" w:rsidRPr="000279DF" w:rsidRDefault="000279DF" w:rsidP="000279DF">
            <w:pPr>
              <w:widowControl w:val="0"/>
              <w:autoSpaceDE w:val="0"/>
              <w:autoSpaceDN w:val="0"/>
              <w:spacing w:before="41"/>
              <w:ind w:left="72" w:right="68"/>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5"/>
                <w:sz w:val="20"/>
                <w:lang w:val="en-US" w:eastAsia="en-US"/>
              </w:rPr>
              <w:t>Destination</w:t>
            </w:r>
            <w:r w:rsidRPr="000279DF">
              <w:rPr>
                <w:rFonts w:ascii="Times New Roman" w:eastAsia="Times New Roman" w:hAnsi="Times New Roman" w:cs="Times New Roman"/>
                <w:spacing w:val="-45"/>
                <w:w w:val="95"/>
                <w:sz w:val="20"/>
                <w:lang w:val="en-US" w:eastAsia="en-US"/>
              </w:rPr>
              <w:t xml:space="preserve"> </w:t>
            </w:r>
            <w:r w:rsidRPr="000279DF">
              <w:rPr>
                <w:rFonts w:ascii="Times New Roman" w:eastAsia="Times New Roman" w:hAnsi="Times New Roman" w:cs="Times New Roman"/>
                <w:sz w:val="20"/>
                <w:lang w:val="en-US" w:eastAsia="en-US"/>
              </w:rPr>
              <w:t>ID</w:t>
            </w:r>
          </w:p>
        </w:tc>
        <w:tc>
          <w:tcPr>
            <w:tcW w:w="5751" w:type="dxa"/>
            <w:shd w:val="clear" w:color="auto" w:fill="auto"/>
          </w:tcPr>
          <w:p w14:paraId="44520E2D" w14:textId="77777777" w:rsidR="000279DF" w:rsidRPr="000279DF" w:rsidRDefault="000279DF" w:rsidP="000279DF">
            <w:pPr>
              <w:widowControl w:val="0"/>
              <w:autoSpaceDE w:val="0"/>
              <w:autoSpaceDN w:val="0"/>
              <w:spacing w:before="41"/>
              <w:ind w:left="70" w:right="235"/>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Unique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Identifier</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current</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node</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receiving</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this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message, as</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described in</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2.4, Annex</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1.</w:t>
            </w:r>
          </w:p>
          <w:p w14:paraId="1AF6B010" w14:textId="77777777" w:rsidR="000279DF" w:rsidRPr="000279DF" w:rsidRDefault="000279DF" w:rsidP="000279DF">
            <w:pPr>
              <w:widowControl w:val="0"/>
              <w:autoSpaceDE w:val="0"/>
              <w:autoSpaceDN w:val="0"/>
              <w:spacing w:before="41"/>
              <w:ind w:left="7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Set</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to 0</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for</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broadcast.</w:t>
            </w:r>
          </w:p>
        </w:tc>
      </w:tr>
      <w:tr w:rsidR="000279DF" w:rsidRPr="000279DF" w14:paraId="4C752A6C" w14:textId="77777777" w:rsidTr="00E16E22">
        <w:trPr>
          <w:trHeight w:val="580"/>
          <w:jc w:val="center"/>
        </w:trPr>
        <w:tc>
          <w:tcPr>
            <w:tcW w:w="548" w:type="dxa"/>
            <w:shd w:val="clear" w:color="auto" w:fill="auto"/>
            <w:vAlign w:val="center"/>
          </w:tcPr>
          <w:p w14:paraId="4ACD17D4"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6</w:t>
            </w:r>
          </w:p>
        </w:tc>
        <w:tc>
          <w:tcPr>
            <w:tcW w:w="979" w:type="dxa"/>
            <w:shd w:val="clear" w:color="auto" w:fill="auto"/>
            <w:vAlign w:val="center"/>
          </w:tcPr>
          <w:p w14:paraId="3917F79C"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0-255</w:t>
            </w:r>
          </w:p>
        </w:tc>
        <w:tc>
          <w:tcPr>
            <w:tcW w:w="897" w:type="dxa"/>
            <w:shd w:val="clear" w:color="auto" w:fill="auto"/>
            <w:vAlign w:val="center"/>
          </w:tcPr>
          <w:p w14:paraId="6782DC1C"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171" w:type="dxa"/>
            <w:shd w:val="clear" w:color="auto" w:fill="auto"/>
          </w:tcPr>
          <w:p w14:paraId="2243001B" w14:textId="77777777" w:rsidR="000279DF" w:rsidRPr="000279DF" w:rsidRDefault="000279DF" w:rsidP="000279DF">
            <w:pPr>
              <w:widowControl w:val="0"/>
              <w:autoSpaceDE w:val="0"/>
              <w:autoSpaceDN w:val="0"/>
              <w:spacing w:before="38" w:line="242" w:lineRule="auto"/>
              <w:ind w:left="72" w:right="204"/>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pacing w:val="-1"/>
                <w:sz w:val="20"/>
                <w:lang w:val="en-US" w:eastAsia="en-US"/>
              </w:rPr>
              <w:t xml:space="preserve">Number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fragments</w:t>
            </w:r>
          </w:p>
        </w:tc>
        <w:tc>
          <w:tcPr>
            <w:tcW w:w="5751" w:type="dxa"/>
            <w:shd w:val="clear" w:color="auto" w:fill="auto"/>
          </w:tcPr>
          <w:p w14:paraId="7F67CECA" w14:textId="77777777" w:rsidR="000279DF" w:rsidRPr="000279DF" w:rsidRDefault="000279DF" w:rsidP="000279DF">
            <w:pPr>
              <w:widowControl w:val="0"/>
              <w:autoSpaceDE w:val="0"/>
              <w:autoSpaceDN w:val="0"/>
              <w:spacing w:before="1" w:line="270" w:lineRule="atLeast"/>
              <w:ind w:left="70" w:right="2295"/>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Total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number</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of</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fragments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in</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this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session.</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Should be a</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value</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from</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1</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to</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14.</w:t>
            </w:r>
          </w:p>
        </w:tc>
      </w:tr>
      <w:tr w:rsidR="000279DF" w:rsidRPr="000279DF" w14:paraId="210D7B63" w14:textId="77777777" w:rsidTr="00E16E22">
        <w:trPr>
          <w:trHeight w:val="770"/>
          <w:jc w:val="center"/>
        </w:trPr>
        <w:tc>
          <w:tcPr>
            <w:tcW w:w="548" w:type="dxa"/>
            <w:shd w:val="clear" w:color="auto" w:fill="auto"/>
            <w:vAlign w:val="center"/>
          </w:tcPr>
          <w:p w14:paraId="45E941A2"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7</w:t>
            </w:r>
          </w:p>
        </w:tc>
        <w:tc>
          <w:tcPr>
            <w:tcW w:w="979" w:type="dxa"/>
            <w:shd w:val="clear" w:color="auto" w:fill="auto"/>
            <w:vAlign w:val="center"/>
          </w:tcPr>
          <w:p w14:paraId="2087B9DF"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0-255</w:t>
            </w:r>
          </w:p>
        </w:tc>
        <w:tc>
          <w:tcPr>
            <w:tcW w:w="897" w:type="dxa"/>
            <w:shd w:val="clear" w:color="auto" w:fill="auto"/>
            <w:vAlign w:val="center"/>
          </w:tcPr>
          <w:p w14:paraId="11F26792"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171" w:type="dxa"/>
            <w:shd w:val="clear" w:color="auto" w:fill="auto"/>
          </w:tcPr>
          <w:p w14:paraId="1B7C116D" w14:textId="77777777" w:rsidR="000279DF" w:rsidRPr="000279DF" w:rsidRDefault="000279DF" w:rsidP="000279DF">
            <w:pPr>
              <w:widowControl w:val="0"/>
              <w:autoSpaceDE w:val="0"/>
              <w:autoSpaceDN w:val="0"/>
              <w:spacing w:before="38"/>
              <w:ind w:left="72" w:right="68"/>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Fragment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Number in</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pacing w:val="-1"/>
                <w:sz w:val="20"/>
                <w:lang w:val="en-US" w:eastAsia="en-US"/>
              </w:rPr>
              <w:t>this</w:t>
            </w:r>
            <w:r w:rsidRPr="000279DF">
              <w:rPr>
                <w:rFonts w:ascii="Times New Roman" w:eastAsia="Times New Roman" w:hAnsi="Times New Roman" w:cs="Times New Roman"/>
                <w:spacing w:val="-12"/>
                <w:sz w:val="20"/>
                <w:lang w:val="en-US" w:eastAsia="en-US"/>
              </w:rPr>
              <w:t xml:space="preserve"> </w:t>
            </w:r>
            <w:r w:rsidRPr="000279DF">
              <w:rPr>
                <w:rFonts w:ascii="Times New Roman" w:eastAsia="Times New Roman" w:hAnsi="Times New Roman" w:cs="Times New Roman"/>
                <w:sz w:val="20"/>
                <w:lang w:val="en-US" w:eastAsia="en-US"/>
              </w:rPr>
              <w:t>message</w:t>
            </w:r>
          </w:p>
        </w:tc>
        <w:tc>
          <w:tcPr>
            <w:tcW w:w="5751" w:type="dxa"/>
            <w:shd w:val="clear" w:color="auto" w:fill="auto"/>
          </w:tcPr>
          <w:p w14:paraId="01B53DB8" w14:textId="77777777" w:rsidR="000279DF" w:rsidRPr="000279DF" w:rsidRDefault="000279DF" w:rsidP="000279DF">
            <w:pPr>
              <w:widowControl w:val="0"/>
              <w:autoSpaceDE w:val="0"/>
              <w:autoSpaceDN w:val="0"/>
              <w:spacing w:before="38"/>
              <w:ind w:left="70" w:right="151"/>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Fragment number of the payload in this message. First fragment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should</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start</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at</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0,</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increment</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with</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any</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additional</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fragment</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and</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wrap</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at</w:t>
            </w:r>
            <w:r w:rsidRPr="000279DF">
              <w:rPr>
                <w:rFonts w:ascii="Times New Roman" w:eastAsia="Times New Roman" w:hAnsi="Times New Roman" w:cs="Times New Roman"/>
                <w:spacing w:val="-47"/>
                <w:sz w:val="20"/>
                <w:lang w:val="en-US" w:eastAsia="en-US"/>
              </w:rPr>
              <w:t xml:space="preserve"> </w:t>
            </w:r>
            <w:r w:rsidRPr="000279DF">
              <w:rPr>
                <w:rFonts w:ascii="Times New Roman" w:eastAsia="Times New Roman" w:hAnsi="Times New Roman" w:cs="Times New Roman"/>
                <w:sz w:val="20"/>
                <w:lang w:val="en-US" w:eastAsia="en-US"/>
              </w:rPr>
              <w:t>255.</w:t>
            </w:r>
          </w:p>
        </w:tc>
      </w:tr>
      <w:tr w:rsidR="000279DF" w:rsidRPr="000279DF" w14:paraId="07E29A08" w14:textId="77777777" w:rsidTr="00E16E22">
        <w:trPr>
          <w:trHeight w:val="770"/>
          <w:jc w:val="center"/>
        </w:trPr>
        <w:tc>
          <w:tcPr>
            <w:tcW w:w="548" w:type="dxa"/>
            <w:shd w:val="clear" w:color="auto" w:fill="auto"/>
            <w:vAlign w:val="center"/>
          </w:tcPr>
          <w:p w14:paraId="1D4339A5"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8</w:t>
            </w:r>
          </w:p>
        </w:tc>
        <w:tc>
          <w:tcPr>
            <w:tcW w:w="979" w:type="dxa"/>
            <w:shd w:val="clear" w:color="auto" w:fill="auto"/>
            <w:vAlign w:val="center"/>
          </w:tcPr>
          <w:p w14:paraId="37072DA8"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0-255</w:t>
            </w:r>
          </w:p>
        </w:tc>
        <w:tc>
          <w:tcPr>
            <w:tcW w:w="897" w:type="dxa"/>
            <w:shd w:val="clear" w:color="auto" w:fill="auto"/>
            <w:vAlign w:val="center"/>
          </w:tcPr>
          <w:p w14:paraId="296F6125"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1</w:t>
            </w:r>
          </w:p>
        </w:tc>
        <w:tc>
          <w:tcPr>
            <w:tcW w:w="1171" w:type="dxa"/>
            <w:shd w:val="clear" w:color="auto" w:fill="auto"/>
          </w:tcPr>
          <w:p w14:paraId="30EE9D7C" w14:textId="77777777" w:rsidR="000279DF" w:rsidRPr="000279DF" w:rsidRDefault="000279DF" w:rsidP="000279DF">
            <w:pPr>
              <w:widowControl w:val="0"/>
              <w:autoSpaceDE w:val="0"/>
              <w:autoSpaceDN w:val="0"/>
              <w:spacing w:before="38"/>
              <w:ind w:left="72" w:right="335"/>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Continue</w:t>
            </w:r>
            <w:r w:rsidRPr="000279DF">
              <w:rPr>
                <w:rFonts w:ascii="Times New Roman" w:eastAsia="Times New Roman" w:hAnsi="Times New Roman" w:cs="Times New Roman"/>
                <w:spacing w:val="-48"/>
                <w:sz w:val="20"/>
                <w:lang w:val="en-US" w:eastAsia="en-US"/>
              </w:rPr>
              <w:t xml:space="preserve"> </w:t>
            </w:r>
            <w:r w:rsidRPr="000279DF">
              <w:rPr>
                <w:rFonts w:ascii="Times New Roman" w:eastAsia="Times New Roman" w:hAnsi="Times New Roman" w:cs="Times New Roman"/>
                <w:sz w:val="20"/>
                <w:lang w:val="en-US" w:eastAsia="en-US"/>
              </w:rPr>
              <w:t>Data</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Session</w:t>
            </w:r>
          </w:p>
        </w:tc>
        <w:tc>
          <w:tcPr>
            <w:tcW w:w="5751" w:type="dxa"/>
            <w:shd w:val="clear" w:color="auto" w:fill="auto"/>
          </w:tcPr>
          <w:p w14:paraId="4D1C7E1B" w14:textId="77777777" w:rsidR="000279DF" w:rsidRPr="000279DF" w:rsidRDefault="000279DF" w:rsidP="00964555">
            <w:pPr>
              <w:widowControl w:val="0"/>
              <w:numPr>
                <w:ilvl w:val="0"/>
                <w:numId w:val="20"/>
              </w:numPr>
              <w:tabs>
                <w:tab w:val="left" w:pos="222"/>
              </w:tabs>
              <w:autoSpaceDE w:val="0"/>
              <w:autoSpaceDN w:val="0"/>
              <w:spacing w:before="41"/>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Ends</w:t>
            </w:r>
            <w:r w:rsidRPr="000279DF">
              <w:rPr>
                <w:rFonts w:ascii="Times New Roman" w:eastAsia="Times New Roman" w:hAnsi="Times New Roman" w:cs="Times New Roman"/>
                <w:spacing w:val="-3"/>
                <w:sz w:val="20"/>
                <w:lang w:val="en-US" w:eastAsia="en-US"/>
              </w:rPr>
              <w:t xml:space="preserve"> </w:t>
            </w:r>
            <w:r w:rsidRPr="000279DF">
              <w:rPr>
                <w:rFonts w:ascii="Times New Roman" w:eastAsia="Times New Roman" w:hAnsi="Times New Roman" w:cs="Times New Roman"/>
                <w:sz w:val="20"/>
                <w:lang w:val="en-US" w:eastAsia="en-US"/>
              </w:rPr>
              <w:t>data</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session.</w:t>
            </w:r>
          </w:p>
          <w:p w14:paraId="591EA667" w14:textId="77777777" w:rsidR="000279DF" w:rsidRPr="000279DF" w:rsidRDefault="000279DF" w:rsidP="00964555">
            <w:pPr>
              <w:widowControl w:val="0"/>
              <w:numPr>
                <w:ilvl w:val="0"/>
                <w:numId w:val="20"/>
              </w:numPr>
              <w:tabs>
                <w:tab w:val="left" w:pos="222"/>
              </w:tabs>
              <w:autoSpaceDE w:val="0"/>
              <w:autoSpaceDN w:val="0"/>
              <w:spacing w:before="39"/>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Continues</w:t>
            </w:r>
            <w:r w:rsidRPr="000279DF">
              <w:rPr>
                <w:rFonts w:ascii="Times New Roman" w:eastAsia="Times New Roman" w:hAnsi="Times New Roman" w:cs="Times New Roman"/>
                <w:spacing w:val="-2"/>
                <w:sz w:val="20"/>
                <w:lang w:val="en-US" w:eastAsia="en-US"/>
              </w:rPr>
              <w:t xml:space="preserve"> </w:t>
            </w:r>
            <w:r w:rsidRPr="000279DF">
              <w:rPr>
                <w:rFonts w:ascii="Times New Roman" w:eastAsia="Times New Roman" w:hAnsi="Times New Roman" w:cs="Times New Roman"/>
                <w:sz w:val="20"/>
                <w:lang w:val="en-US" w:eastAsia="en-US"/>
              </w:rPr>
              <w:t>data</w:t>
            </w:r>
            <w:r w:rsidRPr="000279DF">
              <w:rPr>
                <w:rFonts w:ascii="Times New Roman" w:eastAsia="Times New Roman" w:hAnsi="Times New Roman" w:cs="Times New Roman"/>
                <w:spacing w:val="-4"/>
                <w:sz w:val="20"/>
                <w:lang w:val="en-US" w:eastAsia="en-US"/>
              </w:rPr>
              <w:t xml:space="preserve"> </w:t>
            </w:r>
            <w:r w:rsidRPr="000279DF">
              <w:rPr>
                <w:rFonts w:ascii="Times New Roman" w:eastAsia="Times New Roman" w:hAnsi="Times New Roman" w:cs="Times New Roman"/>
                <w:sz w:val="20"/>
                <w:lang w:val="en-US" w:eastAsia="en-US"/>
              </w:rPr>
              <w:t>session with new</w:t>
            </w:r>
            <w:r w:rsidRPr="000279DF">
              <w:rPr>
                <w:rFonts w:ascii="Times New Roman" w:eastAsia="Times New Roman" w:hAnsi="Times New Roman" w:cs="Times New Roman"/>
                <w:spacing w:val="1"/>
                <w:sz w:val="20"/>
                <w:lang w:val="en-US" w:eastAsia="en-US"/>
              </w:rPr>
              <w:t xml:space="preserve"> </w:t>
            </w:r>
            <w:r w:rsidRPr="000279DF">
              <w:rPr>
                <w:rFonts w:ascii="Times New Roman" w:eastAsia="Times New Roman" w:hAnsi="Times New Roman" w:cs="Times New Roman"/>
                <w:sz w:val="20"/>
                <w:lang w:val="en-US" w:eastAsia="en-US"/>
              </w:rPr>
              <w:t>session ID.</w:t>
            </w:r>
          </w:p>
        </w:tc>
      </w:tr>
      <w:tr w:rsidR="000279DF" w:rsidRPr="000279DF" w14:paraId="03233369" w14:textId="77777777" w:rsidTr="00E16E22">
        <w:trPr>
          <w:trHeight w:val="309"/>
          <w:jc w:val="center"/>
        </w:trPr>
        <w:tc>
          <w:tcPr>
            <w:tcW w:w="548" w:type="dxa"/>
            <w:shd w:val="clear" w:color="auto" w:fill="auto"/>
            <w:vAlign w:val="center"/>
          </w:tcPr>
          <w:p w14:paraId="1B3BEBDE" w14:textId="77777777" w:rsidR="000279DF" w:rsidRPr="000279DF" w:rsidRDefault="000279DF" w:rsidP="000279DF">
            <w:pPr>
              <w:widowControl w:val="0"/>
              <w:autoSpaceDE w:val="0"/>
              <w:autoSpaceDN w:val="0"/>
              <w:spacing w:before="41"/>
              <w:ind w:left="7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w w:val="99"/>
                <w:sz w:val="20"/>
                <w:lang w:val="en-US" w:eastAsia="en-US"/>
              </w:rPr>
              <w:t>9</w:t>
            </w:r>
          </w:p>
        </w:tc>
        <w:tc>
          <w:tcPr>
            <w:tcW w:w="979" w:type="dxa"/>
            <w:shd w:val="clear" w:color="auto" w:fill="auto"/>
            <w:vAlign w:val="center"/>
          </w:tcPr>
          <w:p w14:paraId="64D457A6" w14:textId="77777777" w:rsidR="000279DF" w:rsidRPr="000279DF" w:rsidRDefault="000279DF" w:rsidP="000279DF">
            <w:pPr>
              <w:widowControl w:val="0"/>
              <w:autoSpaceDE w:val="0"/>
              <w:autoSpaceDN w:val="0"/>
              <w:jc w:val="center"/>
              <w:rPr>
                <w:rFonts w:ascii="Times New Roman" w:eastAsia="Times New Roman" w:hAnsi="Times New Roman" w:cs="Times New Roman"/>
                <w:sz w:val="20"/>
                <w:lang w:val="en-US" w:eastAsia="en-US"/>
              </w:rPr>
            </w:pPr>
          </w:p>
        </w:tc>
        <w:tc>
          <w:tcPr>
            <w:tcW w:w="897" w:type="dxa"/>
            <w:shd w:val="clear" w:color="auto" w:fill="auto"/>
            <w:vAlign w:val="center"/>
          </w:tcPr>
          <w:p w14:paraId="41335764"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Variable</w:t>
            </w:r>
          </w:p>
        </w:tc>
        <w:tc>
          <w:tcPr>
            <w:tcW w:w="1171" w:type="dxa"/>
            <w:shd w:val="clear" w:color="auto" w:fill="auto"/>
          </w:tcPr>
          <w:p w14:paraId="69AC7A3B" w14:textId="77777777" w:rsidR="000279DF" w:rsidRPr="000279DF" w:rsidRDefault="000279DF" w:rsidP="000279DF">
            <w:pPr>
              <w:widowControl w:val="0"/>
              <w:autoSpaceDE w:val="0"/>
              <w:autoSpaceDN w:val="0"/>
              <w:spacing w:before="41"/>
              <w:ind w:left="72"/>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Payload</w:t>
            </w:r>
          </w:p>
        </w:tc>
        <w:tc>
          <w:tcPr>
            <w:tcW w:w="5751" w:type="dxa"/>
            <w:shd w:val="clear" w:color="auto" w:fill="auto"/>
          </w:tcPr>
          <w:p w14:paraId="18DA20A6" w14:textId="77777777" w:rsidR="000279DF" w:rsidRPr="000279DF" w:rsidRDefault="000279DF" w:rsidP="000279DF">
            <w:pPr>
              <w:widowControl w:val="0"/>
              <w:autoSpaceDE w:val="0"/>
              <w:autoSpaceDN w:val="0"/>
              <w:rPr>
                <w:rFonts w:ascii="Times New Roman" w:eastAsia="Times New Roman" w:hAnsi="Times New Roman" w:cs="Times New Roman"/>
                <w:sz w:val="20"/>
                <w:lang w:val="en-US" w:eastAsia="en-US"/>
              </w:rPr>
            </w:pPr>
          </w:p>
        </w:tc>
      </w:tr>
    </w:tbl>
    <w:p w14:paraId="7877F1F9" w14:textId="77777777" w:rsidR="000279DF" w:rsidRPr="000279DF" w:rsidRDefault="000279DF" w:rsidP="000279DF">
      <w:pPr>
        <w:spacing w:after="120" w:line="259" w:lineRule="auto"/>
        <w:ind w:leftChars="1200" w:left="2640" w:rightChars="1300" w:right="2860"/>
        <w:rPr>
          <w:rFonts w:ascii="Times New Roman" w:eastAsia="SimSun" w:hAnsi="Times New Roman" w:cs="Times New Roman"/>
          <w:color w:val="5B9BD5"/>
          <w:vertAlign w:val="superscript"/>
        </w:rPr>
      </w:pPr>
      <w:r w:rsidRPr="000279DF">
        <w:rPr>
          <w:rFonts w:ascii="Times New Roman" w:eastAsia="Malgun Gothic" w:hAnsi="Times New Roman" w:cs="Times New Roman"/>
          <w:color w:val="5B9BD5"/>
          <w:lang w:eastAsia="ko-KR"/>
        </w:rPr>
        <w:t xml:space="preserve">Note: </w:t>
      </w:r>
      <w:r w:rsidRPr="000279DF">
        <w:rPr>
          <w:rFonts w:ascii="Times New Roman" w:eastAsia="SimSun" w:hAnsi="Times New Roman" w:cs="Times New Roman"/>
          <w:color w:val="5B9BD5"/>
          <w:shd w:val="clear" w:color="auto" w:fill="FAFBFC"/>
        </w:rPr>
        <w:t>When data fragments are transmitted over several sessions, the resource allocation broadcast by the base station is repeatedly broadcast during the TDMA frame length containing the last fragment of the data session.</w:t>
      </w:r>
      <w:r w:rsidRPr="000279DF">
        <w:rPr>
          <w:rFonts w:ascii="Times New Roman" w:eastAsia="SimSun" w:hAnsi="Times New Roman" w:cs="Times New Roman"/>
          <w:color w:val="5B9BD5"/>
          <w:vertAlign w:val="superscript"/>
        </w:rPr>
        <w:t xml:space="preserve"> </w:t>
      </w:r>
    </w:p>
    <w:p w14:paraId="2C8ACB75" w14:textId="77777777" w:rsidR="000279DF" w:rsidRPr="000279DF" w:rsidRDefault="000279DF" w:rsidP="000279DF">
      <w:pPr>
        <w:spacing w:after="120" w:line="259" w:lineRule="auto"/>
        <w:ind w:leftChars="1200" w:left="2640" w:rightChars="1300" w:right="2860"/>
        <w:rPr>
          <w:rFonts w:ascii="Times New Roman" w:eastAsia="SimSun" w:hAnsi="Times New Roman" w:cs="Times New Roman"/>
          <w:vertAlign w:val="superscript"/>
        </w:rPr>
      </w:pPr>
      <w:r w:rsidRPr="000279DF">
        <w:rPr>
          <w:rFonts w:ascii="Times New Roman" w:eastAsia="SimSun" w:hAnsi="Times New Roman" w:cs="Times New Roman"/>
        </w:rPr>
        <w:t xml:space="preserve">Should always be transmitted on the data channel (derived from the Logical Channel) as assigned by a resource allocation. Will always be transmitted on last fragment signalling the end of Logical Channel </w:t>
      </w:r>
      <w:r w:rsidRPr="000279DF">
        <w:rPr>
          <w:rFonts w:ascii="Times New Roman" w:eastAsia="SimSun" w:hAnsi="Times New Roman" w:cs="Times New Roman"/>
        </w:rPr>
        <w:lastRenderedPageBreak/>
        <w:t>use, unless only one fragment will be transmitted. When only one fragment will be transmitted, then only a Start Fragment will be transmitted.</w:t>
      </w:r>
    </w:p>
    <w:p w14:paraId="63AC0492" w14:textId="77777777" w:rsidR="000279DF" w:rsidRPr="000279DF" w:rsidRDefault="000279DF" w:rsidP="000279DF">
      <w:pPr>
        <w:spacing w:after="120" w:line="259" w:lineRule="auto"/>
        <w:ind w:leftChars="1100" w:left="2640" w:rightChars="1300" w:right="2860" w:hangingChars="100" w:hanging="220"/>
        <w:rPr>
          <w:rFonts w:ascii="Times New Roman" w:eastAsia="SimSun" w:hAnsi="Times New Roman" w:cs="Times New Roman"/>
          <w:color w:val="5B9BD5"/>
        </w:rPr>
      </w:pPr>
      <w:r w:rsidRPr="000279DF">
        <w:rPr>
          <w:rFonts w:ascii="Times New Roman" w:eastAsia="SimSun" w:hAnsi="Times New Roman" w:cs="Times New Roman"/>
          <w:vertAlign w:val="superscript"/>
        </w:rPr>
        <w:t>(1)</w:t>
      </w:r>
      <w:r w:rsidRPr="000279DF">
        <w:rPr>
          <w:rFonts w:ascii="Times New Roman" w:eastAsia="SimSun" w:hAnsi="Times New Roman" w:cs="Times New Roman"/>
        </w:rPr>
        <w:t xml:space="preserve"> Session ID is reserved for future use.</w:t>
      </w:r>
    </w:p>
    <w:p w14:paraId="5938304D" w14:textId="77777777" w:rsidR="000279DF" w:rsidRPr="000279DF" w:rsidRDefault="000279DF" w:rsidP="000279DF">
      <w:pPr>
        <w:rPr>
          <w:rFonts w:eastAsia="SimSun"/>
          <w:b/>
          <w:lang w:val="en-US" w:eastAsia="zh-CN"/>
        </w:rPr>
      </w:pPr>
      <w:r w:rsidRPr="000279DF">
        <w:rPr>
          <w:rFonts w:ascii="Times New Roman" w:eastAsia="SimSun" w:hAnsi="Times New Roman" w:cs="Times New Roman"/>
          <w:b/>
          <w:bCs/>
          <w:sz w:val="26"/>
          <w:szCs w:val="26"/>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66EC2221" w14:textId="77777777" w:rsidTr="00E16E22">
        <w:trPr>
          <w:cantSplit/>
          <w:trHeight w:val="446"/>
          <w:tblHeader/>
          <w:jc w:val="right"/>
        </w:trPr>
        <w:tc>
          <w:tcPr>
            <w:tcW w:w="1322" w:type="dxa"/>
            <w:noWrap/>
          </w:tcPr>
          <w:p w14:paraId="5BA1DCF4" w14:textId="77777777" w:rsidR="000279DF" w:rsidRPr="000279DF" w:rsidRDefault="000279DF" w:rsidP="000279DF">
            <w:pPr>
              <w:rPr>
                <w:rFonts w:eastAsia="SimSun"/>
                <w:b/>
                <w:bCs/>
              </w:rPr>
            </w:pPr>
            <w:r w:rsidRPr="000279DF">
              <w:rPr>
                <w:rFonts w:eastAsia="SimSun"/>
                <w:b/>
                <w:bCs/>
              </w:rPr>
              <w:lastRenderedPageBreak/>
              <w:t>Comment Number:</w:t>
            </w:r>
          </w:p>
          <w:p w14:paraId="6BA65474" w14:textId="77777777" w:rsidR="000279DF" w:rsidRPr="000279DF" w:rsidRDefault="000279DF" w:rsidP="000279DF">
            <w:pPr>
              <w:rPr>
                <w:rFonts w:eastAsia="SimSun"/>
                <w:b/>
                <w:bCs/>
              </w:rPr>
            </w:pPr>
            <w:r w:rsidRPr="000279DF">
              <w:rPr>
                <w:rFonts w:eastAsia="SimSun"/>
                <w:b/>
                <w:bCs/>
              </w:rPr>
              <w:t>Name-#</w:t>
            </w:r>
          </w:p>
        </w:tc>
        <w:tc>
          <w:tcPr>
            <w:tcW w:w="1248" w:type="dxa"/>
          </w:tcPr>
          <w:p w14:paraId="6702E1D8"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9"/>
            </w:r>
          </w:p>
        </w:tc>
        <w:tc>
          <w:tcPr>
            <w:tcW w:w="1303" w:type="dxa"/>
            <w:noWrap/>
          </w:tcPr>
          <w:p w14:paraId="749F1779"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16546E67" w14:textId="77777777" w:rsidR="000279DF" w:rsidRPr="000279DF" w:rsidRDefault="000279DF" w:rsidP="000279DF">
            <w:pPr>
              <w:rPr>
                <w:rFonts w:eastAsia="SimSun"/>
                <w:b/>
                <w:bCs/>
              </w:rPr>
            </w:pPr>
            <w:r w:rsidRPr="000279DF">
              <w:rPr>
                <w:rFonts w:eastAsia="SimSun"/>
                <w:b/>
                <w:bCs/>
              </w:rPr>
              <w:t>Section, Table, Figure</w:t>
            </w:r>
          </w:p>
          <w:p w14:paraId="401C1932" w14:textId="77777777" w:rsidR="000279DF" w:rsidRPr="000279DF" w:rsidRDefault="000279DF" w:rsidP="000279DF">
            <w:pPr>
              <w:rPr>
                <w:rFonts w:eastAsia="SimSun"/>
                <w:b/>
                <w:bCs/>
              </w:rPr>
            </w:pPr>
          </w:p>
        </w:tc>
        <w:tc>
          <w:tcPr>
            <w:tcW w:w="1548" w:type="dxa"/>
            <w:noWrap/>
          </w:tcPr>
          <w:p w14:paraId="10FF5A59"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2F39D13D"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581CE0E2" w14:textId="04C3B72C" w:rsidR="000279DF" w:rsidRPr="000279DF" w:rsidRDefault="000279DF" w:rsidP="000279DF">
            <w:pPr>
              <w:rPr>
                <w:rFonts w:eastAsia="SimSun"/>
                <w:b/>
                <w:bCs/>
              </w:rPr>
            </w:pPr>
            <w:r>
              <w:rPr>
                <w:rFonts w:eastAsia="SimSun"/>
                <w:b/>
                <w:bCs/>
              </w:rPr>
              <w:t>The proposed</w:t>
            </w:r>
            <w:r w:rsidRPr="000279DF">
              <w:rPr>
                <w:rFonts w:eastAsia="SimSun"/>
                <w:b/>
                <w:bCs/>
              </w:rPr>
              <w:t xml:space="preserve"> change to ITU-R M.2092-1, short editorial changes can </w:t>
            </w:r>
            <w:r>
              <w:rPr>
                <w:rFonts w:eastAsia="SimSun"/>
                <w:b/>
                <w:bCs/>
              </w:rPr>
              <w:t>be included</w:t>
            </w:r>
            <w:r w:rsidRPr="000279DF">
              <w:rPr>
                <w:rFonts w:eastAsia="SimSun"/>
                <w:b/>
                <w:bCs/>
              </w:rPr>
              <w:t xml:space="preserve"> here (large changes should be documented below)</w:t>
            </w:r>
          </w:p>
        </w:tc>
      </w:tr>
      <w:tr w:rsidR="000279DF" w:rsidRPr="000279DF" w14:paraId="45FCDB03" w14:textId="77777777" w:rsidTr="00E16E22">
        <w:trPr>
          <w:cantSplit/>
          <w:trHeight w:val="1500"/>
          <w:jc w:val="right"/>
        </w:trPr>
        <w:tc>
          <w:tcPr>
            <w:tcW w:w="1322" w:type="dxa"/>
          </w:tcPr>
          <w:p w14:paraId="0BE638A3"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7</w:t>
            </w:r>
          </w:p>
        </w:tc>
        <w:tc>
          <w:tcPr>
            <w:tcW w:w="1248" w:type="dxa"/>
          </w:tcPr>
          <w:p w14:paraId="1A17873B" w14:textId="77777777" w:rsidR="000279DF" w:rsidRPr="000279DF" w:rsidRDefault="000279DF" w:rsidP="000279DF">
            <w:pPr>
              <w:rPr>
                <w:rFonts w:eastAsia="SimSun"/>
                <w:i/>
              </w:rPr>
            </w:pPr>
            <w:r w:rsidRPr="000279DF">
              <w:rPr>
                <w:rFonts w:eastAsia="SimSun"/>
                <w:i/>
              </w:rPr>
              <w:t>NA</w:t>
            </w:r>
          </w:p>
        </w:tc>
        <w:tc>
          <w:tcPr>
            <w:tcW w:w="1303" w:type="dxa"/>
          </w:tcPr>
          <w:p w14:paraId="13AB96E3"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3 / Section 7.8</w:t>
            </w:r>
          </w:p>
        </w:tc>
        <w:tc>
          <w:tcPr>
            <w:tcW w:w="1436" w:type="dxa"/>
          </w:tcPr>
          <w:p w14:paraId="38C83BA3" w14:textId="77777777" w:rsidR="000279DF" w:rsidRPr="000279DF" w:rsidRDefault="000279DF" w:rsidP="000279DF">
            <w:pPr>
              <w:rPr>
                <w:rFonts w:eastAsia="SimSun"/>
                <w:i/>
                <w:lang w:val="en-US" w:eastAsia="zh-CN"/>
              </w:rPr>
            </w:pPr>
            <w:r w:rsidRPr="000279DF">
              <w:rPr>
                <w:rFonts w:eastAsia="SimSun"/>
                <w:i/>
                <w:lang w:val="en-US" w:eastAsia="zh-CN"/>
              </w:rPr>
              <w:t>Table 30</w:t>
            </w:r>
          </w:p>
        </w:tc>
        <w:tc>
          <w:tcPr>
            <w:tcW w:w="1548" w:type="dxa"/>
          </w:tcPr>
          <w:p w14:paraId="74A4A664" w14:textId="77777777" w:rsidR="000279DF" w:rsidRPr="000279DF" w:rsidRDefault="000279DF" w:rsidP="000279DF">
            <w:pPr>
              <w:rPr>
                <w:rFonts w:eastAsia="SimSun"/>
                <w:i/>
              </w:rPr>
            </w:pPr>
            <w:r w:rsidRPr="000279DF">
              <w:rPr>
                <w:rFonts w:eastAsia="SimSun"/>
                <w:i/>
              </w:rPr>
              <w:t>Editorial</w:t>
            </w:r>
          </w:p>
        </w:tc>
        <w:tc>
          <w:tcPr>
            <w:tcW w:w="3526" w:type="dxa"/>
          </w:tcPr>
          <w:p w14:paraId="6B9043C9" w14:textId="77777777" w:rsidR="000279DF" w:rsidRPr="000279DF" w:rsidRDefault="000279DF" w:rsidP="000279DF">
            <w:pPr>
              <w:jc w:val="both"/>
              <w:rPr>
                <w:rFonts w:eastAsia="Malgun Gothic" w:cs="Arial"/>
                <w:color w:val="000000"/>
                <w:shd w:val="clear" w:color="auto" w:fill="FAFBFC"/>
                <w:lang w:eastAsia="ko-KR"/>
              </w:rPr>
            </w:pPr>
            <w:r w:rsidRPr="000279DF">
              <w:rPr>
                <w:rFonts w:eastAsia="Malgun Gothic" w:cs="Arial" w:hint="eastAsia"/>
                <w:color w:val="000000"/>
                <w:shd w:val="clear" w:color="auto" w:fill="FAFBFC"/>
                <w:lang w:eastAsia="ko-KR"/>
              </w:rPr>
              <w:t>S</w:t>
            </w:r>
            <w:r w:rsidRPr="000279DF">
              <w:rPr>
                <w:rFonts w:eastAsia="Malgun Gothic" w:cs="Arial"/>
                <w:color w:val="000000"/>
                <w:shd w:val="clear" w:color="auto" w:fill="FAFBFC"/>
                <w:lang w:eastAsia="ko-KR"/>
              </w:rPr>
              <w:t xml:space="preserve">ince ASM Message 5 always use Link ID of </w:t>
            </w:r>
            <w:proofErr w:type="gramStart"/>
            <w:r w:rsidRPr="000279DF">
              <w:rPr>
                <w:rFonts w:eastAsia="Malgun Gothic" w:cs="Arial"/>
                <w:color w:val="000000"/>
                <w:shd w:val="clear" w:color="auto" w:fill="FAFBFC"/>
                <w:lang w:eastAsia="ko-KR"/>
              </w:rPr>
              <w:t>5( 3</w:t>
            </w:r>
            <w:proofErr w:type="gramEnd"/>
            <w:r w:rsidRPr="000279DF">
              <w:rPr>
                <w:rFonts w:eastAsia="Malgun Gothic" w:cs="Arial"/>
                <w:color w:val="000000"/>
                <w:shd w:val="clear" w:color="auto" w:fill="FAFBFC"/>
                <w:lang w:eastAsia="ko-KR"/>
              </w:rPr>
              <w:t>/4 coding rate), the number of bits value for zero padding(no FEC) should be N/A.</w:t>
            </w:r>
          </w:p>
        </w:tc>
        <w:tc>
          <w:tcPr>
            <w:tcW w:w="4425" w:type="dxa"/>
          </w:tcPr>
          <w:p w14:paraId="188560CC" w14:textId="77777777" w:rsidR="000279DF" w:rsidRPr="000279DF" w:rsidRDefault="000279DF" w:rsidP="000279DF">
            <w:pPr>
              <w:jc w:val="both"/>
              <w:rPr>
                <w:rFonts w:eastAsia="Malgun Gothic" w:cs="Arial"/>
                <w:lang w:val="en-US" w:eastAsia="ko-KR"/>
              </w:rPr>
            </w:pPr>
            <w:r w:rsidRPr="000279DF">
              <w:rPr>
                <w:rFonts w:eastAsia="Malgun Gothic" w:cs="Arial"/>
                <w:lang w:val="en-US" w:eastAsia="ko-KR"/>
              </w:rPr>
              <w:t>From</w:t>
            </w:r>
          </w:p>
          <w:p w14:paraId="4FDF1F71" w14:textId="77777777" w:rsidR="000279DF" w:rsidRPr="000279DF" w:rsidRDefault="000279DF" w:rsidP="000279DF">
            <w:pPr>
              <w:jc w:val="both"/>
              <w:rPr>
                <w:rFonts w:eastAsia="SimSun" w:cs="Arial"/>
                <w:lang w:val="en-US" w:eastAsia="zh-CN"/>
              </w:rPr>
            </w:pPr>
          </w:p>
          <w:p w14:paraId="3DC607C5" w14:textId="77777777" w:rsidR="000279DF" w:rsidRPr="000279DF" w:rsidRDefault="000279DF" w:rsidP="000279DF">
            <w:pPr>
              <w:jc w:val="both"/>
              <w:rPr>
                <w:rFonts w:eastAsia="SimSun" w:cs="Arial"/>
                <w:lang w:val="en-US" w:eastAsia="zh-CN"/>
              </w:rPr>
            </w:pPr>
            <w:r w:rsidRPr="000279DF">
              <w:rPr>
                <w:rFonts w:eastAsia="SimSun" w:cs="Arial"/>
                <w:lang w:val="en-US" w:eastAsia="zh-CN"/>
              </w:rPr>
              <w:t>“</w:t>
            </w:r>
            <w:r w:rsidRPr="000279DF">
              <w:rPr>
                <w:rFonts w:eastAsia="SimSun" w:cs="Arial"/>
                <w:color w:val="000000"/>
                <w:shd w:val="clear" w:color="auto" w:fill="FFFFFF"/>
              </w:rPr>
              <w:t>1 slot: 249 / 153</w:t>
            </w:r>
            <w:r w:rsidRPr="000279DF">
              <w:rPr>
                <w:rFonts w:eastAsia="SimSun" w:cs="Arial"/>
                <w:lang w:val="en-US" w:eastAsia="zh-CN"/>
              </w:rPr>
              <w:t>”</w:t>
            </w:r>
          </w:p>
          <w:p w14:paraId="7124E29C" w14:textId="77777777" w:rsidR="000279DF" w:rsidRPr="000279DF" w:rsidRDefault="000279DF" w:rsidP="000279DF">
            <w:pPr>
              <w:jc w:val="both"/>
              <w:rPr>
                <w:rFonts w:eastAsia="SimSun" w:cs="Arial"/>
                <w:lang w:val="en-US" w:eastAsia="zh-CN"/>
              </w:rPr>
            </w:pPr>
          </w:p>
          <w:p w14:paraId="2F1676E8" w14:textId="77777777" w:rsidR="000279DF" w:rsidRPr="000279DF" w:rsidRDefault="000279DF" w:rsidP="000279DF">
            <w:pPr>
              <w:jc w:val="both"/>
              <w:rPr>
                <w:rFonts w:eastAsia="Malgun Gothic" w:cs="Arial"/>
                <w:lang w:val="en-US" w:eastAsia="ko-KR"/>
              </w:rPr>
            </w:pPr>
            <w:r w:rsidRPr="000279DF">
              <w:rPr>
                <w:rFonts w:eastAsia="Malgun Gothic" w:cs="Arial"/>
                <w:lang w:val="en-US" w:eastAsia="ko-KR"/>
              </w:rPr>
              <w:t>To</w:t>
            </w:r>
          </w:p>
          <w:p w14:paraId="0BDC5C0E" w14:textId="77777777" w:rsidR="000279DF" w:rsidRPr="000279DF" w:rsidRDefault="000279DF" w:rsidP="000279DF">
            <w:pPr>
              <w:jc w:val="both"/>
              <w:rPr>
                <w:rFonts w:eastAsia="SimSun" w:cs="Arial"/>
                <w:lang w:val="en-US" w:eastAsia="zh-CN"/>
              </w:rPr>
            </w:pPr>
          </w:p>
          <w:p w14:paraId="1FC43A4A" w14:textId="77777777" w:rsidR="000279DF" w:rsidRPr="000279DF" w:rsidRDefault="000279DF" w:rsidP="000279DF">
            <w:pPr>
              <w:jc w:val="both"/>
              <w:rPr>
                <w:rFonts w:eastAsia="SimSun" w:cs="Arial"/>
                <w:lang w:val="en-US" w:eastAsia="zh-CN"/>
              </w:rPr>
            </w:pPr>
            <w:r w:rsidRPr="000279DF">
              <w:rPr>
                <w:rFonts w:eastAsia="SimSun" w:cs="Arial"/>
                <w:lang w:val="en-US" w:eastAsia="zh-CN"/>
              </w:rPr>
              <w:t>“</w:t>
            </w:r>
            <w:r w:rsidRPr="000279DF">
              <w:rPr>
                <w:rFonts w:eastAsia="SimSun" w:cs="Arial"/>
                <w:color w:val="000000"/>
                <w:shd w:val="clear" w:color="auto" w:fill="FFFFFF"/>
              </w:rPr>
              <w:t>1 slot: N/A / 153</w:t>
            </w:r>
            <w:r w:rsidRPr="000279DF">
              <w:rPr>
                <w:rFonts w:eastAsia="SimSun" w:cs="Arial"/>
                <w:lang w:val="en-US" w:eastAsia="zh-CN"/>
              </w:rPr>
              <w:t>”</w:t>
            </w:r>
          </w:p>
        </w:tc>
      </w:tr>
    </w:tbl>
    <w:p w14:paraId="106AC96D" w14:textId="77777777" w:rsidR="000279DF" w:rsidRPr="000279DF" w:rsidRDefault="000279DF" w:rsidP="000279DF">
      <w:pPr>
        <w:rPr>
          <w:rFonts w:eastAsia="SimSun"/>
          <w:b/>
          <w:lang w:val="en-US" w:eastAsia="zh-CN"/>
        </w:rPr>
      </w:pPr>
    </w:p>
    <w:p w14:paraId="6BBE0B13" w14:textId="77777777" w:rsidR="000279DF" w:rsidRPr="000279DF" w:rsidRDefault="000279DF" w:rsidP="000279DF">
      <w:pPr>
        <w:rPr>
          <w:ins w:id="6" w:author="小溪" w:date="2022-08-05T14:59:00Z"/>
          <w:rFonts w:eastAsia="SimSun"/>
          <w:b/>
          <w:lang w:val="en-US" w:eastAsia="zh-CN"/>
        </w:rPr>
      </w:pPr>
      <w:r w:rsidRPr="000279DF">
        <w:rPr>
          <w:rFonts w:eastAsia="SimSun"/>
          <w:b/>
          <w:lang w:val="en-US" w:eastAsia="zh-CN"/>
        </w:rPr>
        <w:br w:type="page"/>
      </w:r>
      <w:r w:rsidRPr="000279DF">
        <w:rPr>
          <w:rFonts w:eastAsia="SimSun" w:hint="eastAsia"/>
          <w:b/>
          <w:lang w:val="en-US" w:eastAsia="zh-CN"/>
        </w:rPr>
        <w:lastRenderedPageBreak/>
        <w:t>Comments:</w:t>
      </w:r>
    </w:p>
    <w:p w14:paraId="74BBC5BF" w14:textId="77777777" w:rsidR="000279DF" w:rsidRPr="000279DF" w:rsidRDefault="000279DF" w:rsidP="000279DF">
      <w:pPr>
        <w:keepNext/>
        <w:spacing w:before="240" w:after="240"/>
        <w:outlineLvl w:val="0"/>
        <w:rPr>
          <w:rFonts w:ascii="Calibri" w:eastAsia="SimSun" w:hAnsi="Calibri"/>
          <w:caps/>
          <w:color w:val="0070C0"/>
          <w:kern w:val="28"/>
          <w:sz w:val="24"/>
          <w:lang w:val="en-US" w:eastAsia="ko-KR"/>
        </w:rPr>
      </w:pPr>
      <w:r w:rsidRPr="000279DF">
        <w:rPr>
          <w:rFonts w:ascii="Calibri" w:eastAsia="SimSun" w:hAnsi="Calibri"/>
          <w:b/>
          <w:caps/>
          <w:color w:val="0070C0"/>
          <w:kern w:val="28"/>
          <w:sz w:val="30"/>
          <w:szCs w:val="30"/>
          <w:lang w:eastAsia="de-DE"/>
        </w:rPr>
        <w:t>KOREA NSO-7</w:t>
      </w:r>
    </w:p>
    <w:p w14:paraId="629E1550"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7.8</w:t>
      </w:r>
      <w:r w:rsidRPr="000279DF">
        <w:rPr>
          <w:rFonts w:ascii="Times New Roman" w:hAnsi="Times New Roman" w:cs="Times New Roman"/>
          <w:b/>
          <w:caps/>
          <w:color w:val="0070C0"/>
          <w:kern w:val="28"/>
          <w:sz w:val="24"/>
          <w:szCs w:val="20"/>
        </w:rPr>
        <w:tab/>
        <w:t>Message 5: Acknowledgement message</w:t>
      </w:r>
    </w:p>
    <w:p w14:paraId="65A491AD" w14:textId="77777777" w:rsidR="000279DF" w:rsidRPr="000279DF" w:rsidRDefault="000279DF" w:rsidP="000279DF">
      <w:pPr>
        <w:rPr>
          <w:rFonts w:eastAsia="SimSun"/>
          <w:lang w:val="en-US"/>
        </w:rPr>
      </w:pPr>
      <w:r w:rsidRPr="000279DF">
        <w:rPr>
          <w:rFonts w:ascii="Times New Roman" w:eastAsia="SimSun" w:hAnsi="Times New Roman" w:cs="Times New Roman"/>
        </w:rPr>
        <w:t>This ASM message is used to return message acknowledgment to one or more addressed messages. Note this message should always use Link ID of 5 (3/4 coding rate. Acknowledgment message is defined in Table 30.</w:t>
      </w:r>
    </w:p>
    <w:p w14:paraId="75757E19" w14:textId="77777777" w:rsidR="000279DF" w:rsidRPr="000279DF" w:rsidRDefault="000279DF" w:rsidP="000279DF">
      <w:pPr>
        <w:rPr>
          <w:rFonts w:eastAsia="SimSun"/>
          <w:b/>
          <w:lang w:val="en-US" w:eastAsia="zh-CN"/>
        </w:rPr>
      </w:pPr>
    </w:p>
    <w:p w14:paraId="377386A2"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TABLE 30</w:t>
      </w:r>
    </w:p>
    <w:p w14:paraId="6600D0F0"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Acknowledgement message</w:t>
      </w:r>
    </w:p>
    <w:p w14:paraId="485C6A18" w14:textId="77777777" w:rsidR="000279DF" w:rsidRPr="000279DF" w:rsidRDefault="000279DF" w:rsidP="000279DF">
      <w:pPr>
        <w:jc w:val="center"/>
        <w:rPr>
          <w:rFonts w:ascii="Times New Roman" w:eastAsia="Batang" w:hAnsi="Times New Roman" w:cs="Times New Roman"/>
          <w:color w:val="5B9BD5"/>
          <w:lang w:eastAsia="ko-KR"/>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4"/>
        <w:gridCol w:w="1671"/>
        <w:gridCol w:w="6668"/>
      </w:tblGrid>
      <w:tr w:rsidR="000279DF" w:rsidRPr="000279DF" w14:paraId="4D2F2210" w14:textId="77777777" w:rsidTr="00E16E22">
        <w:trPr>
          <w:trHeight w:val="618"/>
          <w:jc w:val="center"/>
        </w:trPr>
        <w:tc>
          <w:tcPr>
            <w:tcW w:w="1924" w:type="dxa"/>
            <w:shd w:val="clear" w:color="auto" w:fill="auto"/>
            <w:vAlign w:val="center"/>
          </w:tcPr>
          <w:p w14:paraId="1C5EEB92"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sz w:val="20"/>
                <w:szCs w:val="20"/>
                <w:lang w:val="fr-FR" w:eastAsia="en-US"/>
              </w:rPr>
            </w:pPr>
            <w:r w:rsidRPr="000279DF">
              <w:rPr>
                <w:rFonts w:ascii="Times New Roman" w:hAnsi="Times New Roman" w:cs="Times New Roman"/>
                <w:b/>
                <w:sz w:val="20"/>
                <w:szCs w:val="20"/>
                <w:lang w:val="fr-FR" w:eastAsia="en-US"/>
              </w:rPr>
              <w:t>Parameter</w:t>
            </w:r>
          </w:p>
        </w:tc>
        <w:tc>
          <w:tcPr>
            <w:tcW w:w="1671" w:type="dxa"/>
            <w:shd w:val="clear" w:color="auto" w:fill="auto"/>
            <w:vAlign w:val="center"/>
          </w:tcPr>
          <w:p w14:paraId="007FF325"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b/>
                <w:sz w:val="20"/>
                <w:szCs w:val="20"/>
                <w:lang w:val="fr-FR" w:eastAsia="en-US"/>
              </w:rPr>
              <w:t>Number of bits</w:t>
            </w:r>
          </w:p>
        </w:tc>
        <w:tc>
          <w:tcPr>
            <w:tcW w:w="6668" w:type="dxa"/>
            <w:shd w:val="clear" w:color="auto" w:fill="auto"/>
            <w:vAlign w:val="center"/>
          </w:tcPr>
          <w:p w14:paraId="479F8145"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b/>
                <w:sz w:val="20"/>
                <w:szCs w:val="20"/>
                <w:lang w:val="fr-FR" w:eastAsia="en-US"/>
              </w:rPr>
              <w:t>Description</w:t>
            </w:r>
          </w:p>
        </w:tc>
      </w:tr>
      <w:tr w:rsidR="000279DF" w:rsidRPr="000279DF" w14:paraId="72F53E89" w14:textId="77777777" w:rsidTr="00E16E22">
        <w:trPr>
          <w:trHeight w:val="311"/>
          <w:jc w:val="center"/>
        </w:trPr>
        <w:tc>
          <w:tcPr>
            <w:tcW w:w="1924" w:type="dxa"/>
            <w:shd w:val="clear" w:color="auto" w:fill="auto"/>
          </w:tcPr>
          <w:p w14:paraId="243A97A1"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Message ID</w:t>
            </w:r>
          </w:p>
        </w:tc>
        <w:tc>
          <w:tcPr>
            <w:tcW w:w="1671" w:type="dxa"/>
            <w:shd w:val="clear" w:color="auto" w:fill="auto"/>
          </w:tcPr>
          <w:p w14:paraId="76D7D0D4" w14:textId="77777777" w:rsidR="000279DF" w:rsidRPr="000279DF" w:rsidRDefault="000279DF" w:rsidP="000279DF">
            <w:pPr>
              <w:widowControl w:val="0"/>
              <w:autoSpaceDE w:val="0"/>
              <w:autoSpaceDN w:val="0"/>
              <w:spacing w:before="4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4</w:t>
            </w:r>
          </w:p>
        </w:tc>
        <w:tc>
          <w:tcPr>
            <w:tcW w:w="6668" w:type="dxa"/>
            <w:shd w:val="clear" w:color="auto" w:fill="auto"/>
          </w:tcPr>
          <w:p w14:paraId="507350F2" w14:textId="77777777" w:rsidR="000279DF" w:rsidRPr="000279DF" w:rsidRDefault="000279DF" w:rsidP="000279DF">
            <w:pPr>
              <w:widowControl w:val="0"/>
              <w:autoSpaceDE w:val="0"/>
              <w:autoSpaceDN w:val="0"/>
              <w:ind w:firstLineChars="50" w:firstLine="10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5 – Multiple acknowledgement message with no communication state</w:t>
            </w:r>
          </w:p>
        </w:tc>
      </w:tr>
      <w:tr w:rsidR="000279DF" w:rsidRPr="000279DF" w14:paraId="79D096B3" w14:textId="77777777" w:rsidTr="00E16E22">
        <w:trPr>
          <w:trHeight w:val="309"/>
          <w:jc w:val="center"/>
        </w:trPr>
        <w:tc>
          <w:tcPr>
            <w:tcW w:w="1924" w:type="dxa"/>
            <w:shd w:val="clear" w:color="auto" w:fill="auto"/>
          </w:tcPr>
          <w:p w14:paraId="456CF9D1"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Retransmit flag</w:t>
            </w:r>
          </w:p>
        </w:tc>
        <w:tc>
          <w:tcPr>
            <w:tcW w:w="1671" w:type="dxa"/>
            <w:shd w:val="clear" w:color="auto" w:fill="auto"/>
          </w:tcPr>
          <w:p w14:paraId="00B89E12" w14:textId="77777777" w:rsidR="000279DF" w:rsidRPr="000279DF" w:rsidRDefault="000279DF" w:rsidP="000279DF">
            <w:pPr>
              <w:widowControl w:val="0"/>
              <w:autoSpaceDE w:val="0"/>
              <w:autoSpaceDN w:val="0"/>
              <w:spacing w:before="4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w:t>
            </w:r>
          </w:p>
        </w:tc>
        <w:tc>
          <w:tcPr>
            <w:tcW w:w="6668" w:type="dxa"/>
            <w:shd w:val="clear" w:color="auto" w:fill="auto"/>
          </w:tcPr>
          <w:p w14:paraId="4594D588" w14:textId="77777777" w:rsidR="000279DF" w:rsidRPr="000279DF" w:rsidRDefault="000279DF" w:rsidP="000279DF">
            <w:pPr>
              <w:widowControl w:val="0"/>
              <w:autoSpaceDE w:val="0"/>
              <w:autoSpaceDN w:val="0"/>
              <w:spacing w:before="41"/>
              <w:ind w:left="7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0 (reserved for future use)</w:t>
            </w:r>
          </w:p>
        </w:tc>
      </w:tr>
      <w:tr w:rsidR="000279DF" w:rsidRPr="000279DF" w14:paraId="13EA8FEA" w14:textId="77777777" w:rsidTr="00E16E22">
        <w:trPr>
          <w:trHeight w:val="539"/>
          <w:jc w:val="center"/>
        </w:trPr>
        <w:tc>
          <w:tcPr>
            <w:tcW w:w="1924" w:type="dxa"/>
            <w:shd w:val="clear" w:color="auto" w:fill="auto"/>
          </w:tcPr>
          <w:p w14:paraId="52324398" w14:textId="77777777" w:rsidR="000279DF" w:rsidRPr="000279DF" w:rsidRDefault="000279DF" w:rsidP="000279DF">
            <w:pPr>
              <w:widowControl w:val="0"/>
              <w:autoSpaceDE w:val="0"/>
              <w:autoSpaceDN w:val="0"/>
              <w:spacing w:before="41"/>
              <w:ind w:left="69"/>
              <w:jc w:val="both"/>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Repeat indicator</w:t>
            </w:r>
          </w:p>
        </w:tc>
        <w:tc>
          <w:tcPr>
            <w:tcW w:w="1671" w:type="dxa"/>
            <w:shd w:val="clear" w:color="auto" w:fill="auto"/>
          </w:tcPr>
          <w:p w14:paraId="6D57EDB7" w14:textId="77777777" w:rsidR="000279DF" w:rsidRPr="000279DF" w:rsidRDefault="000279DF" w:rsidP="000279DF">
            <w:pPr>
              <w:widowControl w:val="0"/>
              <w:autoSpaceDE w:val="0"/>
              <w:autoSpaceDN w:val="0"/>
              <w:spacing w:before="4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w:t>
            </w:r>
          </w:p>
        </w:tc>
        <w:tc>
          <w:tcPr>
            <w:tcW w:w="6668" w:type="dxa"/>
            <w:shd w:val="clear" w:color="auto" w:fill="auto"/>
          </w:tcPr>
          <w:p w14:paraId="61477AF7" w14:textId="77777777" w:rsidR="000279DF" w:rsidRPr="000279DF" w:rsidRDefault="000279DF" w:rsidP="000279DF">
            <w:pPr>
              <w:widowControl w:val="0"/>
              <w:autoSpaceDE w:val="0"/>
              <w:autoSpaceDN w:val="0"/>
              <w:ind w:firstLineChars="50" w:firstLine="100"/>
              <w:rPr>
                <w:rFonts w:ascii="Times New Roman" w:eastAsia="Times New Roman" w:hAnsi="Times New Roman" w:cs="Times New Roman"/>
                <w:sz w:val="20"/>
                <w:lang w:eastAsia="en-US"/>
              </w:rPr>
            </w:pPr>
            <w:r w:rsidRPr="000279DF">
              <w:rPr>
                <w:rFonts w:ascii="Times New Roman" w:eastAsia="Times New Roman" w:hAnsi="Times New Roman" w:cs="Times New Roman"/>
                <w:sz w:val="20"/>
                <w:lang w:eastAsia="en-US"/>
              </w:rPr>
              <w:t xml:space="preserve">Used by the repeater to indicate how many times a message has been repeated. </w:t>
            </w:r>
          </w:p>
          <w:p w14:paraId="0E454EBE" w14:textId="77777777" w:rsidR="000279DF" w:rsidRPr="000279DF" w:rsidRDefault="000279DF" w:rsidP="000279DF">
            <w:pPr>
              <w:widowControl w:val="0"/>
              <w:autoSpaceDE w:val="0"/>
              <w:autoSpaceDN w:val="0"/>
              <w:spacing w:before="38" w:line="242" w:lineRule="auto"/>
              <w:ind w:left="70" w:right="375"/>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0 – 3; 0 = default; 3 = do not repeat any more</w:t>
            </w:r>
          </w:p>
        </w:tc>
      </w:tr>
      <w:tr w:rsidR="000279DF" w:rsidRPr="000279DF" w14:paraId="6FC0F03F" w14:textId="77777777" w:rsidTr="00E16E22">
        <w:trPr>
          <w:trHeight w:val="309"/>
          <w:jc w:val="center"/>
        </w:trPr>
        <w:tc>
          <w:tcPr>
            <w:tcW w:w="1924" w:type="dxa"/>
            <w:shd w:val="clear" w:color="auto" w:fill="auto"/>
          </w:tcPr>
          <w:p w14:paraId="289FC306"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 xml:space="preserve">Session ID </w:t>
            </w:r>
          </w:p>
        </w:tc>
        <w:tc>
          <w:tcPr>
            <w:tcW w:w="1671" w:type="dxa"/>
            <w:shd w:val="clear" w:color="auto" w:fill="auto"/>
          </w:tcPr>
          <w:p w14:paraId="14098DCE" w14:textId="77777777" w:rsidR="000279DF" w:rsidRPr="000279DF" w:rsidRDefault="000279DF" w:rsidP="000279DF">
            <w:pPr>
              <w:widowControl w:val="0"/>
              <w:autoSpaceDE w:val="0"/>
              <w:autoSpaceDN w:val="0"/>
              <w:spacing w:before="4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6</w:t>
            </w:r>
          </w:p>
        </w:tc>
        <w:tc>
          <w:tcPr>
            <w:tcW w:w="6668" w:type="dxa"/>
            <w:shd w:val="clear" w:color="auto" w:fill="auto"/>
          </w:tcPr>
          <w:p w14:paraId="4D91DC65" w14:textId="77777777" w:rsidR="000279DF" w:rsidRPr="000279DF" w:rsidRDefault="000279DF" w:rsidP="000279DF">
            <w:pPr>
              <w:widowControl w:val="0"/>
              <w:autoSpaceDE w:val="0"/>
              <w:autoSpaceDN w:val="0"/>
              <w:spacing w:before="41"/>
              <w:ind w:left="7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 xml:space="preserve">The Session ID associates the VDL transmission with a specific PI transaction </w:t>
            </w:r>
          </w:p>
        </w:tc>
      </w:tr>
      <w:tr w:rsidR="000279DF" w:rsidRPr="000279DF" w14:paraId="285DEEA1" w14:textId="77777777" w:rsidTr="00E16E22">
        <w:trPr>
          <w:trHeight w:val="281"/>
          <w:jc w:val="center"/>
        </w:trPr>
        <w:tc>
          <w:tcPr>
            <w:tcW w:w="1924" w:type="dxa"/>
            <w:shd w:val="clear" w:color="auto" w:fill="auto"/>
          </w:tcPr>
          <w:p w14:paraId="57CD8DC2" w14:textId="77777777" w:rsidR="000279DF" w:rsidRPr="000279DF" w:rsidRDefault="000279DF" w:rsidP="000279DF">
            <w:pPr>
              <w:widowControl w:val="0"/>
              <w:autoSpaceDE w:val="0"/>
              <w:autoSpaceDN w:val="0"/>
              <w:spacing w:before="43"/>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Source ID</w:t>
            </w:r>
          </w:p>
        </w:tc>
        <w:tc>
          <w:tcPr>
            <w:tcW w:w="1671" w:type="dxa"/>
            <w:shd w:val="clear" w:color="auto" w:fill="auto"/>
          </w:tcPr>
          <w:p w14:paraId="03C42279" w14:textId="77777777" w:rsidR="000279DF" w:rsidRPr="000279DF" w:rsidRDefault="000279DF" w:rsidP="000279DF">
            <w:pPr>
              <w:widowControl w:val="0"/>
              <w:autoSpaceDE w:val="0"/>
              <w:autoSpaceDN w:val="0"/>
              <w:spacing w:before="4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32</w:t>
            </w:r>
          </w:p>
        </w:tc>
        <w:tc>
          <w:tcPr>
            <w:tcW w:w="6668" w:type="dxa"/>
            <w:shd w:val="clear" w:color="auto" w:fill="auto"/>
          </w:tcPr>
          <w:p w14:paraId="166B2B04" w14:textId="77777777" w:rsidR="000279DF" w:rsidRPr="000279DF" w:rsidRDefault="000279DF" w:rsidP="000279DF">
            <w:pPr>
              <w:widowControl w:val="0"/>
              <w:autoSpaceDE w:val="0"/>
              <w:autoSpaceDN w:val="0"/>
              <w:spacing w:before="41"/>
              <w:ind w:left="7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The Unique Identifier of the transmitting station as described in § 2.4, Annex 1.</w:t>
            </w:r>
          </w:p>
        </w:tc>
      </w:tr>
      <w:tr w:rsidR="000279DF" w:rsidRPr="000279DF" w14:paraId="124CF74A" w14:textId="77777777" w:rsidTr="00E16E22">
        <w:trPr>
          <w:trHeight w:val="580"/>
          <w:jc w:val="center"/>
        </w:trPr>
        <w:tc>
          <w:tcPr>
            <w:tcW w:w="1924" w:type="dxa"/>
            <w:shd w:val="clear" w:color="auto" w:fill="auto"/>
          </w:tcPr>
          <w:p w14:paraId="3698567A"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Destination ID</w:t>
            </w:r>
          </w:p>
        </w:tc>
        <w:tc>
          <w:tcPr>
            <w:tcW w:w="1671" w:type="dxa"/>
            <w:shd w:val="clear" w:color="auto" w:fill="auto"/>
          </w:tcPr>
          <w:p w14:paraId="0D3A64CF" w14:textId="77777777" w:rsidR="000279DF" w:rsidRPr="000279DF" w:rsidRDefault="000279DF" w:rsidP="000279DF">
            <w:pPr>
              <w:widowControl w:val="0"/>
              <w:autoSpaceDE w:val="0"/>
              <w:autoSpaceDN w:val="0"/>
              <w:spacing w:before="38" w:line="242" w:lineRule="auto"/>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 xml:space="preserve">  32</w:t>
            </w:r>
          </w:p>
        </w:tc>
        <w:tc>
          <w:tcPr>
            <w:tcW w:w="6668" w:type="dxa"/>
            <w:shd w:val="clear" w:color="auto" w:fill="auto"/>
          </w:tcPr>
          <w:p w14:paraId="143A0E8D" w14:textId="77777777" w:rsidR="000279DF" w:rsidRPr="000279DF" w:rsidRDefault="000279DF" w:rsidP="000279DF">
            <w:pPr>
              <w:widowControl w:val="0"/>
              <w:autoSpaceDE w:val="0"/>
              <w:autoSpaceDN w:val="0"/>
              <w:spacing w:before="1" w:line="270" w:lineRule="atLeast"/>
              <w:ind w:left="70" w:right="2295"/>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The Unique Identifier of the receiving station as described in § 2.4, Annex 1.</w:t>
            </w:r>
          </w:p>
        </w:tc>
      </w:tr>
      <w:tr w:rsidR="000279DF" w:rsidRPr="000279DF" w14:paraId="4CA47DAD" w14:textId="77777777" w:rsidTr="00E16E22">
        <w:trPr>
          <w:trHeight w:val="770"/>
          <w:jc w:val="center"/>
        </w:trPr>
        <w:tc>
          <w:tcPr>
            <w:tcW w:w="1924" w:type="dxa"/>
            <w:shd w:val="clear" w:color="auto" w:fill="auto"/>
          </w:tcPr>
          <w:p w14:paraId="2DB790F9"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ACK/NACK mask</w:t>
            </w:r>
          </w:p>
        </w:tc>
        <w:tc>
          <w:tcPr>
            <w:tcW w:w="1671" w:type="dxa"/>
            <w:shd w:val="clear" w:color="auto" w:fill="auto"/>
          </w:tcPr>
          <w:p w14:paraId="7641780C" w14:textId="77777777" w:rsidR="000279DF" w:rsidRPr="000279DF" w:rsidRDefault="000279DF" w:rsidP="000279DF">
            <w:pPr>
              <w:widowControl w:val="0"/>
              <w:autoSpaceDE w:val="0"/>
              <w:autoSpaceDN w:val="0"/>
              <w:spacing w:before="3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15</w:t>
            </w:r>
          </w:p>
        </w:tc>
        <w:tc>
          <w:tcPr>
            <w:tcW w:w="6668" w:type="dxa"/>
            <w:shd w:val="clear" w:color="auto" w:fill="auto"/>
          </w:tcPr>
          <w:p w14:paraId="48A74B29" w14:textId="77777777" w:rsidR="000279DF" w:rsidRPr="000279DF" w:rsidRDefault="000279DF" w:rsidP="000279DF">
            <w:pPr>
              <w:widowControl w:val="0"/>
              <w:autoSpaceDE w:val="0"/>
              <w:autoSpaceDN w:val="0"/>
              <w:spacing w:before="41"/>
              <w:ind w:left="70"/>
              <w:rPr>
                <w:rFonts w:ascii="Times New Roman" w:eastAsia="Times New Roman" w:hAnsi="Times New Roman" w:cs="Times New Roman"/>
                <w:sz w:val="20"/>
                <w:lang w:eastAsia="en-US"/>
              </w:rPr>
            </w:pPr>
            <w:r w:rsidRPr="000279DF">
              <w:rPr>
                <w:rFonts w:ascii="Times New Roman" w:eastAsia="Times New Roman" w:hAnsi="Times New Roman" w:cs="Times New Roman"/>
                <w:sz w:val="20"/>
                <w:lang w:eastAsia="en-US"/>
              </w:rPr>
              <w:t xml:space="preserve">Specifies which MITDMA block identifiers failed. Bit map field with the LSB representing Block identifier 0, the MSB representing Block ID 14. </w:t>
            </w:r>
          </w:p>
          <w:p w14:paraId="54FB45D3" w14:textId="77777777" w:rsidR="000279DF" w:rsidRPr="000279DF" w:rsidRDefault="000279DF" w:rsidP="000279DF">
            <w:pPr>
              <w:widowControl w:val="0"/>
              <w:autoSpaceDE w:val="0"/>
              <w:autoSpaceDN w:val="0"/>
              <w:spacing w:before="41"/>
              <w:ind w:left="70"/>
              <w:rPr>
                <w:rFonts w:ascii="Times New Roman" w:eastAsia="Times New Roman" w:hAnsi="Times New Roman" w:cs="Times New Roman"/>
                <w:sz w:val="20"/>
                <w:lang w:eastAsia="en-US"/>
              </w:rPr>
            </w:pPr>
            <w:r w:rsidRPr="000279DF">
              <w:rPr>
                <w:rFonts w:ascii="Times New Roman" w:eastAsia="Times New Roman" w:hAnsi="Times New Roman" w:cs="Times New Roman"/>
                <w:sz w:val="20"/>
                <w:lang w:eastAsia="en-US"/>
              </w:rPr>
              <w:t>“1” indicates a packet failed</w:t>
            </w:r>
          </w:p>
          <w:p w14:paraId="46B29900" w14:textId="77777777" w:rsidR="000279DF" w:rsidRPr="000279DF" w:rsidRDefault="000279DF" w:rsidP="000279DF">
            <w:pPr>
              <w:widowControl w:val="0"/>
              <w:autoSpaceDE w:val="0"/>
              <w:autoSpaceDN w:val="0"/>
              <w:spacing w:before="38"/>
              <w:ind w:left="70" w:right="151"/>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“0” indicates the packet was received ok</w:t>
            </w:r>
          </w:p>
        </w:tc>
      </w:tr>
      <w:tr w:rsidR="000279DF" w:rsidRPr="000279DF" w14:paraId="69F1E049" w14:textId="77777777" w:rsidTr="00E16E22">
        <w:trPr>
          <w:trHeight w:val="50"/>
          <w:jc w:val="center"/>
        </w:trPr>
        <w:tc>
          <w:tcPr>
            <w:tcW w:w="1924" w:type="dxa"/>
            <w:shd w:val="clear" w:color="auto" w:fill="auto"/>
          </w:tcPr>
          <w:p w14:paraId="5D76262B" w14:textId="77777777" w:rsidR="000279DF" w:rsidRPr="000279DF" w:rsidRDefault="000279DF" w:rsidP="000279DF">
            <w:pPr>
              <w:widowControl w:val="0"/>
              <w:autoSpaceDE w:val="0"/>
              <w:autoSpaceDN w:val="0"/>
              <w:spacing w:before="41"/>
              <w:ind w:left="69"/>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Spare</w:t>
            </w:r>
          </w:p>
        </w:tc>
        <w:tc>
          <w:tcPr>
            <w:tcW w:w="1671" w:type="dxa"/>
            <w:shd w:val="clear" w:color="auto" w:fill="auto"/>
          </w:tcPr>
          <w:p w14:paraId="18A33509" w14:textId="77777777" w:rsidR="000279DF" w:rsidRPr="000279DF" w:rsidRDefault="000279DF" w:rsidP="000279DF">
            <w:pPr>
              <w:widowControl w:val="0"/>
              <w:autoSpaceDE w:val="0"/>
              <w:autoSpaceDN w:val="0"/>
              <w:spacing w:before="38"/>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1</w:t>
            </w:r>
          </w:p>
        </w:tc>
        <w:tc>
          <w:tcPr>
            <w:tcW w:w="6668" w:type="dxa"/>
            <w:shd w:val="clear" w:color="auto" w:fill="auto"/>
          </w:tcPr>
          <w:p w14:paraId="483665F2" w14:textId="77777777" w:rsidR="000279DF" w:rsidRPr="000279DF" w:rsidRDefault="000279DF" w:rsidP="000279DF">
            <w:pPr>
              <w:widowControl w:val="0"/>
              <w:autoSpaceDE w:val="0"/>
              <w:autoSpaceDN w:val="0"/>
              <w:spacing w:before="1" w:line="270" w:lineRule="atLeast"/>
              <w:ind w:left="70" w:right="2295"/>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1 (reserved for future use)</w:t>
            </w:r>
          </w:p>
        </w:tc>
      </w:tr>
      <w:tr w:rsidR="000279DF" w:rsidRPr="000279DF" w14:paraId="48957D7B" w14:textId="77777777" w:rsidTr="00E16E22">
        <w:trPr>
          <w:trHeight w:val="309"/>
          <w:jc w:val="center"/>
        </w:trPr>
        <w:tc>
          <w:tcPr>
            <w:tcW w:w="1924" w:type="dxa"/>
            <w:shd w:val="clear" w:color="auto" w:fill="auto"/>
          </w:tcPr>
          <w:p w14:paraId="7F363585" w14:textId="77777777" w:rsidR="000279DF" w:rsidRPr="000279DF" w:rsidRDefault="000279DF" w:rsidP="000279DF">
            <w:pPr>
              <w:widowControl w:val="0"/>
              <w:autoSpaceDE w:val="0"/>
              <w:autoSpaceDN w:val="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Coding rate adaption request</w:t>
            </w:r>
          </w:p>
        </w:tc>
        <w:tc>
          <w:tcPr>
            <w:tcW w:w="1671" w:type="dxa"/>
            <w:shd w:val="clear" w:color="auto" w:fill="auto"/>
          </w:tcPr>
          <w:p w14:paraId="5DB029D3" w14:textId="77777777" w:rsidR="000279DF" w:rsidRPr="000279DF" w:rsidRDefault="000279DF" w:rsidP="000279DF">
            <w:pPr>
              <w:widowControl w:val="0"/>
              <w:autoSpaceDE w:val="0"/>
              <w:autoSpaceDN w:val="0"/>
              <w:spacing w:before="4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2</w:t>
            </w:r>
          </w:p>
        </w:tc>
        <w:tc>
          <w:tcPr>
            <w:tcW w:w="6668" w:type="dxa"/>
            <w:shd w:val="clear" w:color="auto" w:fill="auto"/>
          </w:tcPr>
          <w:p w14:paraId="4A415CE4" w14:textId="77777777" w:rsidR="000279DF" w:rsidRPr="000279DF" w:rsidRDefault="000279DF" w:rsidP="000279DF">
            <w:pPr>
              <w:widowControl w:val="0"/>
              <w:autoSpaceDE w:val="0"/>
              <w:autoSpaceDN w:val="0"/>
              <w:spacing w:before="1" w:line="270" w:lineRule="atLeast"/>
              <w:ind w:left="70" w:right="2295"/>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 xml:space="preserve">0 (reserved </w:t>
            </w:r>
            <w:r w:rsidRPr="000279DF">
              <w:rPr>
                <w:rFonts w:ascii="Times New Roman" w:eastAsia="Times New Roman" w:hAnsi="Times New Roman" w:cs="Times New Roman"/>
                <w:sz w:val="20"/>
                <w:lang w:eastAsia="en-US"/>
              </w:rPr>
              <w:t>for</w:t>
            </w:r>
            <w:r w:rsidRPr="000279DF">
              <w:rPr>
                <w:rFonts w:ascii="Times New Roman" w:eastAsia="Times New Roman" w:hAnsi="Times New Roman" w:cs="Times New Roman"/>
                <w:sz w:val="20"/>
                <w:lang w:val="en-US" w:eastAsia="en-US"/>
              </w:rPr>
              <w:t xml:space="preserve"> future use)</w:t>
            </w:r>
          </w:p>
        </w:tc>
      </w:tr>
      <w:tr w:rsidR="000279DF" w:rsidRPr="000279DF" w14:paraId="62F9F366" w14:textId="77777777" w:rsidTr="00E16E22">
        <w:trPr>
          <w:trHeight w:val="309"/>
          <w:jc w:val="center"/>
        </w:trPr>
        <w:tc>
          <w:tcPr>
            <w:tcW w:w="1924" w:type="dxa"/>
            <w:shd w:val="clear" w:color="auto" w:fill="auto"/>
          </w:tcPr>
          <w:p w14:paraId="29FBABAE" w14:textId="77777777" w:rsidR="000279DF" w:rsidRPr="000279DF" w:rsidRDefault="000279DF" w:rsidP="000279DF">
            <w:pPr>
              <w:widowControl w:val="0"/>
              <w:autoSpaceDE w:val="0"/>
              <w:autoSpaceDN w:val="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Channel quality indicator</w:t>
            </w:r>
          </w:p>
        </w:tc>
        <w:tc>
          <w:tcPr>
            <w:tcW w:w="1671" w:type="dxa"/>
            <w:shd w:val="clear" w:color="auto" w:fill="auto"/>
          </w:tcPr>
          <w:p w14:paraId="36F5FD71" w14:textId="77777777" w:rsidR="000279DF" w:rsidRPr="000279DF" w:rsidRDefault="000279DF" w:rsidP="000279DF">
            <w:pPr>
              <w:widowControl w:val="0"/>
              <w:autoSpaceDE w:val="0"/>
              <w:autoSpaceDN w:val="0"/>
              <w:spacing w:before="4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8</w:t>
            </w:r>
          </w:p>
        </w:tc>
        <w:tc>
          <w:tcPr>
            <w:tcW w:w="6668" w:type="dxa"/>
            <w:shd w:val="clear" w:color="auto" w:fill="auto"/>
          </w:tcPr>
          <w:p w14:paraId="1608999E" w14:textId="77777777" w:rsidR="000279DF" w:rsidRPr="000279DF" w:rsidRDefault="000279DF" w:rsidP="000279DF">
            <w:pPr>
              <w:widowControl w:val="0"/>
              <w:autoSpaceDE w:val="0"/>
              <w:autoSpaceDN w:val="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n-US" w:eastAsia="en-US"/>
              </w:rPr>
              <w:t>Signal quality</w:t>
            </w:r>
          </w:p>
        </w:tc>
      </w:tr>
      <w:tr w:rsidR="000279DF" w:rsidRPr="000279DF" w14:paraId="4DB54606" w14:textId="77777777" w:rsidTr="00E16E22">
        <w:trPr>
          <w:trHeight w:val="309"/>
          <w:jc w:val="center"/>
        </w:trPr>
        <w:tc>
          <w:tcPr>
            <w:tcW w:w="1924" w:type="dxa"/>
            <w:shd w:val="clear" w:color="auto" w:fill="auto"/>
          </w:tcPr>
          <w:p w14:paraId="29FB8851" w14:textId="77777777" w:rsidR="000279DF" w:rsidRPr="000279DF" w:rsidRDefault="000279DF" w:rsidP="000279DF">
            <w:pPr>
              <w:widowControl w:val="0"/>
              <w:autoSpaceDE w:val="0"/>
              <w:autoSpaceDN w:val="0"/>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val="es-ES_tradnl" w:eastAsia="en-US"/>
              </w:rPr>
              <w:t>Zero padding</w:t>
            </w:r>
            <w:r w:rsidRPr="000279DF">
              <w:rPr>
                <w:rFonts w:ascii="Times New Roman" w:eastAsia="Times New Roman" w:hAnsi="Times New Roman" w:cs="Times New Roman"/>
                <w:sz w:val="20"/>
                <w:lang w:val="es-ES_tradnl" w:eastAsia="en-US"/>
              </w:rPr>
              <w:br/>
              <w:t>(no FEC / FEC)</w:t>
            </w:r>
          </w:p>
        </w:tc>
        <w:tc>
          <w:tcPr>
            <w:tcW w:w="1671" w:type="dxa"/>
            <w:shd w:val="clear" w:color="auto" w:fill="auto"/>
          </w:tcPr>
          <w:p w14:paraId="31A9535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 xml:space="preserve">1 slot: </w:t>
            </w:r>
            <w:r w:rsidRPr="000279DF">
              <w:rPr>
                <w:rFonts w:ascii="Times New Roman" w:eastAsia="MS Mincho" w:hAnsi="Times New Roman" w:cs="Times New Roman"/>
                <w:strike/>
                <w:color w:val="0070C0"/>
                <w:sz w:val="20"/>
                <w:szCs w:val="20"/>
                <w:lang w:eastAsia="en-US"/>
              </w:rPr>
              <w:t>249</w:t>
            </w:r>
            <w:r w:rsidRPr="000279DF">
              <w:rPr>
                <w:rFonts w:ascii="Times New Roman" w:eastAsia="MS Mincho" w:hAnsi="Times New Roman" w:cs="Times New Roman"/>
                <w:color w:val="0070C0"/>
                <w:sz w:val="20"/>
                <w:szCs w:val="20"/>
                <w:lang w:eastAsia="en-US"/>
              </w:rPr>
              <w:t>N/A</w:t>
            </w:r>
            <w:r w:rsidRPr="000279DF">
              <w:rPr>
                <w:rFonts w:ascii="Times New Roman" w:eastAsia="MS Mincho" w:hAnsi="Times New Roman" w:cs="Times New Roman"/>
                <w:sz w:val="20"/>
                <w:szCs w:val="20"/>
                <w:lang w:eastAsia="en-US"/>
              </w:rPr>
              <w:t xml:space="preserve"> / 153</w:t>
            </w:r>
          </w:p>
          <w:p w14:paraId="47EFB24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SAT: N/A / 817</w:t>
            </w:r>
          </w:p>
          <w:p w14:paraId="51976765" w14:textId="77777777" w:rsidR="000279DF" w:rsidRPr="000279DF" w:rsidRDefault="000279DF" w:rsidP="000279DF">
            <w:pPr>
              <w:widowControl w:val="0"/>
              <w:autoSpaceDE w:val="0"/>
              <w:autoSpaceDN w:val="0"/>
              <w:spacing w:before="41"/>
              <w:jc w:val="center"/>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As required</w:t>
            </w:r>
          </w:p>
        </w:tc>
        <w:tc>
          <w:tcPr>
            <w:tcW w:w="6668" w:type="dxa"/>
            <w:shd w:val="clear" w:color="auto" w:fill="auto"/>
          </w:tcPr>
          <w:p w14:paraId="38667578" w14:textId="77777777" w:rsidR="000279DF" w:rsidRPr="000279DF" w:rsidRDefault="000279DF" w:rsidP="000279DF">
            <w:pPr>
              <w:widowControl w:val="0"/>
              <w:autoSpaceDE w:val="0"/>
              <w:autoSpaceDN w:val="0"/>
              <w:rPr>
                <w:rFonts w:ascii="Times New Roman" w:eastAsia="Times New Roman" w:hAnsi="Times New Roman" w:cs="Times New Roman"/>
                <w:sz w:val="20"/>
                <w:lang w:val="en-US" w:eastAsia="en-US"/>
              </w:rPr>
            </w:pPr>
            <w:r w:rsidRPr="000279DF">
              <w:rPr>
                <w:rFonts w:ascii="Times New Roman" w:eastAsia="Times New Roman" w:hAnsi="Times New Roman" w:cs="Times New Roman"/>
                <w:sz w:val="20"/>
                <w:lang w:eastAsia="en-US"/>
              </w:rPr>
              <w:t>Padding bits are added as required to complete the block size. These bits are not available for future use.</w:t>
            </w:r>
          </w:p>
        </w:tc>
      </w:tr>
    </w:tbl>
    <w:p w14:paraId="3E4C2E52" w14:textId="77777777" w:rsidR="000279DF" w:rsidRPr="000279DF" w:rsidRDefault="000279DF" w:rsidP="000279DF">
      <w:pPr>
        <w:rPr>
          <w:rFonts w:eastAsia="SimSun"/>
        </w:rPr>
      </w:pPr>
      <w:r w:rsidRPr="000279DF">
        <w:rPr>
          <w:rFonts w:eastAsia="SimSun"/>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2627B04E" w14:textId="77777777" w:rsidTr="00E16E22">
        <w:trPr>
          <w:cantSplit/>
          <w:trHeight w:val="446"/>
          <w:tblHeader/>
          <w:jc w:val="right"/>
        </w:trPr>
        <w:tc>
          <w:tcPr>
            <w:tcW w:w="1322" w:type="dxa"/>
            <w:noWrap/>
          </w:tcPr>
          <w:p w14:paraId="0B99C6F9" w14:textId="77777777" w:rsidR="000279DF" w:rsidRPr="000279DF" w:rsidRDefault="000279DF" w:rsidP="000279DF">
            <w:pPr>
              <w:rPr>
                <w:rFonts w:eastAsia="SimSun"/>
                <w:b/>
                <w:bCs/>
              </w:rPr>
            </w:pPr>
            <w:r w:rsidRPr="000279DF">
              <w:rPr>
                <w:rFonts w:eastAsia="SimSun"/>
                <w:b/>
                <w:bCs/>
              </w:rPr>
              <w:lastRenderedPageBreak/>
              <w:t>Comment Number:</w:t>
            </w:r>
          </w:p>
          <w:p w14:paraId="2573075D" w14:textId="77777777" w:rsidR="000279DF" w:rsidRPr="000279DF" w:rsidRDefault="000279DF" w:rsidP="000279DF">
            <w:pPr>
              <w:rPr>
                <w:rFonts w:eastAsia="SimSun"/>
                <w:b/>
                <w:bCs/>
              </w:rPr>
            </w:pPr>
            <w:r w:rsidRPr="000279DF">
              <w:rPr>
                <w:rFonts w:eastAsia="SimSun"/>
                <w:b/>
                <w:bCs/>
              </w:rPr>
              <w:t>Name-#</w:t>
            </w:r>
          </w:p>
        </w:tc>
        <w:tc>
          <w:tcPr>
            <w:tcW w:w="1248" w:type="dxa"/>
          </w:tcPr>
          <w:p w14:paraId="48EE4A82"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10"/>
            </w:r>
          </w:p>
        </w:tc>
        <w:tc>
          <w:tcPr>
            <w:tcW w:w="1303" w:type="dxa"/>
            <w:noWrap/>
          </w:tcPr>
          <w:p w14:paraId="78AD4141"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29AD4743" w14:textId="77777777" w:rsidR="000279DF" w:rsidRPr="000279DF" w:rsidRDefault="000279DF" w:rsidP="000279DF">
            <w:pPr>
              <w:rPr>
                <w:rFonts w:eastAsia="SimSun"/>
                <w:b/>
                <w:bCs/>
              </w:rPr>
            </w:pPr>
            <w:r w:rsidRPr="000279DF">
              <w:rPr>
                <w:rFonts w:eastAsia="SimSun"/>
                <w:b/>
                <w:bCs/>
              </w:rPr>
              <w:t>Section, Table, Figure</w:t>
            </w:r>
          </w:p>
          <w:p w14:paraId="77939780" w14:textId="77777777" w:rsidR="000279DF" w:rsidRPr="000279DF" w:rsidRDefault="000279DF" w:rsidP="000279DF">
            <w:pPr>
              <w:rPr>
                <w:rFonts w:eastAsia="SimSun"/>
                <w:b/>
                <w:bCs/>
              </w:rPr>
            </w:pPr>
          </w:p>
        </w:tc>
        <w:tc>
          <w:tcPr>
            <w:tcW w:w="1548" w:type="dxa"/>
            <w:noWrap/>
          </w:tcPr>
          <w:p w14:paraId="7427F23F"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3B8558B1"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05A8573F" w14:textId="77777777" w:rsidR="000279DF" w:rsidRPr="000279DF" w:rsidRDefault="000279DF" w:rsidP="000279DF">
            <w:pPr>
              <w:rPr>
                <w:rFonts w:eastAsia="SimSun"/>
                <w:b/>
                <w:bCs/>
              </w:rPr>
            </w:pPr>
            <w:r w:rsidRPr="000279DF">
              <w:rPr>
                <w:rFonts w:eastAsia="SimSun"/>
                <w:b/>
                <w:bCs/>
              </w:rPr>
              <w:t xml:space="preserve">Proposed change to ITU-R M.2092-1, short editorial changes can be </w:t>
            </w:r>
            <w:proofErr w:type="gramStart"/>
            <w:r w:rsidRPr="000279DF">
              <w:rPr>
                <w:rFonts w:eastAsia="SimSun"/>
                <w:b/>
                <w:bCs/>
              </w:rPr>
              <w:t>include</w:t>
            </w:r>
            <w:proofErr w:type="gramEnd"/>
            <w:r w:rsidRPr="000279DF">
              <w:rPr>
                <w:rFonts w:eastAsia="SimSun"/>
                <w:b/>
                <w:bCs/>
              </w:rPr>
              <w:t xml:space="preserve"> here (large changes should be documented below)</w:t>
            </w:r>
          </w:p>
        </w:tc>
      </w:tr>
      <w:tr w:rsidR="000279DF" w:rsidRPr="000279DF" w14:paraId="1FE5288D" w14:textId="77777777" w:rsidTr="00E16E22">
        <w:trPr>
          <w:cantSplit/>
          <w:trHeight w:val="1500"/>
          <w:jc w:val="right"/>
        </w:trPr>
        <w:tc>
          <w:tcPr>
            <w:tcW w:w="1322" w:type="dxa"/>
          </w:tcPr>
          <w:p w14:paraId="5BA35E73"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8</w:t>
            </w:r>
          </w:p>
        </w:tc>
        <w:tc>
          <w:tcPr>
            <w:tcW w:w="1248" w:type="dxa"/>
          </w:tcPr>
          <w:p w14:paraId="256B51DF" w14:textId="77777777" w:rsidR="000279DF" w:rsidRPr="000279DF" w:rsidRDefault="000279DF" w:rsidP="000279DF">
            <w:pPr>
              <w:rPr>
                <w:rFonts w:eastAsia="SimSun"/>
                <w:i/>
              </w:rPr>
            </w:pPr>
            <w:r w:rsidRPr="000279DF">
              <w:rPr>
                <w:rFonts w:eastAsia="SimSun"/>
                <w:i/>
              </w:rPr>
              <w:t>NA</w:t>
            </w:r>
          </w:p>
        </w:tc>
        <w:tc>
          <w:tcPr>
            <w:tcW w:w="1303" w:type="dxa"/>
          </w:tcPr>
          <w:p w14:paraId="2130A7AA"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3 / Section 8</w:t>
            </w:r>
          </w:p>
        </w:tc>
        <w:tc>
          <w:tcPr>
            <w:tcW w:w="1436" w:type="dxa"/>
          </w:tcPr>
          <w:p w14:paraId="629CDB74" w14:textId="77777777" w:rsidR="000279DF" w:rsidRPr="000279DF" w:rsidRDefault="000279DF" w:rsidP="000279DF">
            <w:pPr>
              <w:rPr>
                <w:rFonts w:eastAsia="SimSun"/>
                <w:i/>
                <w:lang w:val="en-US" w:eastAsia="zh-CN"/>
              </w:rPr>
            </w:pPr>
            <w:r w:rsidRPr="000279DF">
              <w:rPr>
                <w:rFonts w:eastAsia="SimSun"/>
                <w:i/>
                <w:lang w:val="en-US" w:eastAsia="zh-CN"/>
              </w:rPr>
              <w:t>Section 8</w:t>
            </w:r>
          </w:p>
        </w:tc>
        <w:tc>
          <w:tcPr>
            <w:tcW w:w="1548" w:type="dxa"/>
          </w:tcPr>
          <w:p w14:paraId="369BE1E9" w14:textId="77777777" w:rsidR="000279DF" w:rsidRPr="000279DF" w:rsidRDefault="000279DF" w:rsidP="000279DF">
            <w:pPr>
              <w:rPr>
                <w:rFonts w:eastAsia="SimSun"/>
                <w:i/>
              </w:rPr>
            </w:pPr>
            <w:r w:rsidRPr="000279DF">
              <w:rPr>
                <w:rFonts w:eastAsia="SimSun"/>
                <w:i/>
              </w:rPr>
              <w:t>Editorial</w:t>
            </w:r>
          </w:p>
        </w:tc>
        <w:tc>
          <w:tcPr>
            <w:tcW w:w="3526" w:type="dxa"/>
          </w:tcPr>
          <w:p w14:paraId="15366949" w14:textId="7E1443CF" w:rsidR="000279DF" w:rsidRPr="000279DF" w:rsidRDefault="000279DF" w:rsidP="000279DF">
            <w:pPr>
              <w:jc w:val="both"/>
              <w:rPr>
                <w:rFonts w:eastAsia="Malgun Gothic" w:cs="Arial"/>
                <w:color w:val="000000"/>
                <w:shd w:val="clear" w:color="auto" w:fill="FAFBFC"/>
                <w:lang w:eastAsia="ko-KR"/>
              </w:rPr>
            </w:pPr>
            <w:r w:rsidRPr="000279DF">
              <w:rPr>
                <w:rFonts w:eastAsia="Malgun Gothic" w:cs="Arial"/>
                <w:color w:val="000000"/>
                <w:shd w:val="clear" w:color="auto" w:fill="FAFBFC"/>
                <w:lang w:eastAsia="ko-KR"/>
              </w:rPr>
              <w:t xml:space="preserve">Updates to </w:t>
            </w:r>
            <w:r w:rsidR="00C52730">
              <w:rPr>
                <w:rFonts w:eastAsia="Malgun Gothic" w:cs="Arial"/>
                <w:color w:val="000000"/>
                <w:shd w:val="clear" w:color="auto" w:fill="FAFBFC"/>
                <w:lang w:eastAsia="ko-KR"/>
              </w:rPr>
              <w:t xml:space="preserve">the </w:t>
            </w:r>
            <w:r w:rsidRPr="000279DF">
              <w:rPr>
                <w:rFonts w:eastAsia="Malgun Gothic" w:cs="Arial"/>
                <w:color w:val="000000"/>
                <w:shd w:val="clear" w:color="auto" w:fill="FAFBFC"/>
                <w:lang w:eastAsia="ko-KR"/>
              </w:rPr>
              <w:t>example of the burst symbol generation are required by applying additional “Session ID” and “Spare” parameters to the structure of ASM Message 5.</w:t>
            </w:r>
          </w:p>
        </w:tc>
        <w:tc>
          <w:tcPr>
            <w:tcW w:w="4425" w:type="dxa"/>
          </w:tcPr>
          <w:p w14:paraId="6371CD7D" w14:textId="77777777" w:rsidR="000279DF" w:rsidRPr="000279DF" w:rsidRDefault="000279DF" w:rsidP="000279DF">
            <w:pPr>
              <w:jc w:val="both"/>
              <w:rPr>
                <w:rFonts w:eastAsia="SimSun" w:cs="Arial"/>
                <w:lang w:val="en-US" w:eastAsia="zh-CN"/>
              </w:rPr>
            </w:pPr>
            <w:r w:rsidRPr="000279DF">
              <w:rPr>
                <w:rFonts w:eastAsia="Malgun Gothic" w:cs="Arial"/>
                <w:lang w:val="en-US" w:eastAsia="ko-KR"/>
              </w:rPr>
              <w:t>See the following table</w:t>
            </w:r>
          </w:p>
        </w:tc>
      </w:tr>
    </w:tbl>
    <w:p w14:paraId="35517188" w14:textId="77777777" w:rsidR="000279DF" w:rsidRPr="000279DF" w:rsidRDefault="000279DF" w:rsidP="000279DF">
      <w:pPr>
        <w:rPr>
          <w:rFonts w:eastAsia="SimSun"/>
          <w:lang w:val="en-US" w:eastAsia="zh-CN"/>
        </w:rPr>
      </w:pPr>
    </w:p>
    <w:p w14:paraId="107D2CC0" w14:textId="77777777" w:rsidR="000279DF" w:rsidRPr="000279DF" w:rsidRDefault="000279DF" w:rsidP="000279DF">
      <w:pPr>
        <w:rPr>
          <w:rFonts w:eastAsia="SimSun"/>
          <w:b/>
          <w:lang w:val="en-US" w:eastAsia="zh-CN"/>
        </w:rPr>
        <w:sectPr w:rsidR="000279DF" w:rsidRPr="000279DF" w:rsidSect="00AA4473">
          <w:headerReference w:type="default" r:id="rId27"/>
          <w:footerReference w:type="default" r:id="rId28"/>
          <w:pgSz w:w="16838" w:h="11906" w:orient="landscape"/>
          <w:pgMar w:top="1134" w:right="1134" w:bottom="1134" w:left="1134" w:header="709" w:footer="709" w:gutter="0"/>
          <w:cols w:space="720"/>
          <w:docGrid w:linePitch="360"/>
        </w:sectPr>
      </w:pPr>
    </w:p>
    <w:p w14:paraId="2D2A7A06" w14:textId="77777777" w:rsidR="000279DF" w:rsidRPr="000279DF" w:rsidRDefault="000279DF" w:rsidP="000279DF">
      <w:pPr>
        <w:rPr>
          <w:ins w:id="7" w:author="小溪" w:date="2022-08-05T14:59:00Z"/>
          <w:rFonts w:eastAsia="SimSun"/>
          <w:b/>
          <w:lang w:val="en-US" w:eastAsia="zh-CN"/>
        </w:rPr>
      </w:pPr>
      <w:r w:rsidRPr="000279DF">
        <w:rPr>
          <w:rFonts w:eastAsia="SimSun" w:hint="eastAsia"/>
          <w:b/>
          <w:lang w:val="en-US" w:eastAsia="zh-CN"/>
        </w:rPr>
        <w:lastRenderedPageBreak/>
        <w:t>Comments:</w:t>
      </w:r>
    </w:p>
    <w:p w14:paraId="5197FB77" w14:textId="77777777" w:rsidR="000279DF" w:rsidRPr="000279DF" w:rsidRDefault="000279DF" w:rsidP="000279DF">
      <w:pPr>
        <w:keepNext/>
        <w:spacing w:before="240" w:after="240"/>
        <w:outlineLvl w:val="0"/>
        <w:rPr>
          <w:rFonts w:ascii="Calibri" w:eastAsia="SimSun" w:hAnsi="Calibri"/>
          <w:caps/>
          <w:color w:val="0070C0"/>
          <w:kern w:val="28"/>
          <w:sz w:val="24"/>
          <w:lang w:val="en-US" w:eastAsia="ko-KR"/>
        </w:rPr>
      </w:pPr>
      <w:r w:rsidRPr="000279DF">
        <w:rPr>
          <w:rFonts w:ascii="Calibri" w:eastAsia="SimSun" w:hAnsi="Calibri"/>
          <w:b/>
          <w:caps/>
          <w:color w:val="0070C0"/>
          <w:kern w:val="28"/>
          <w:sz w:val="30"/>
          <w:szCs w:val="30"/>
          <w:lang w:eastAsia="de-DE"/>
        </w:rPr>
        <w:t>KOREA NSO-8</w:t>
      </w:r>
    </w:p>
    <w:p w14:paraId="4E96E26A" w14:textId="5AA439DC"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8</w:t>
      </w:r>
      <w:r w:rsidRPr="000279DF">
        <w:rPr>
          <w:rFonts w:ascii="Times New Roman" w:hAnsi="Times New Roman" w:cs="Times New Roman"/>
          <w:b/>
          <w:caps/>
          <w:color w:val="0070C0"/>
          <w:kern w:val="28"/>
          <w:sz w:val="24"/>
          <w:szCs w:val="20"/>
        </w:rPr>
        <w:tab/>
        <w:t xml:space="preserve">Example of application </w:t>
      </w:r>
      <w:r w:rsidR="00C52730">
        <w:rPr>
          <w:rFonts w:ascii="Times New Roman" w:hAnsi="Times New Roman" w:cs="Times New Roman"/>
          <w:b/>
          <w:caps/>
          <w:color w:val="0070C0"/>
          <w:kern w:val="28"/>
          <w:sz w:val="24"/>
          <w:szCs w:val="20"/>
        </w:rPr>
        <w:t>specific</w:t>
      </w:r>
      <w:r w:rsidRPr="000279DF">
        <w:rPr>
          <w:rFonts w:ascii="Times New Roman" w:hAnsi="Times New Roman" w:cs="Times New Roman"/>
          <w:b/>
          <w:caps/>
          <w:color w:val="0070C0"/>
          <w:kern w:val="28"/>
          <w:sz w:val="24"/>
          <w:szCs w:val="20"/>
        </w:rPr>
        <w:t xml:space="preserve"> message burst symbol generation</w:t>
      </w:r>
    </w:p>
    <w:p w14:paraId="0D78E2B7" w14:textId="77777777" w:rsidR="000279DF" w:rsidRPr="000279DF" w:rsidRDefault="000279DF" w:rsidP="000279DF">
      <w:pPr>
        <w:rPr>
          <w:rFonts w:ascii="Times New Roman" w:eastAsia="SimSun" w:hAnsi="Times New Roman" w:cs="Times New Roman"/>
        </w:rPr>
      </w:pPr>
    </w:p>
    <w:p w14:paraId="719E30AA" w14:textId="688D7B35"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The following shows an example of generating one VDES burst, using Link Config ID #5. An ASM </w:t>
      </w:r>
      <w:r w:rsidR="00C52730">
        <w:rPr>
          <w:rFonts w:ascii="Times New Roman" w:eastAsia="SimSun" w:hAnsi="Times New Roman" w:cs="Times New Roman"/>
        </w:rPr>
        <w:t>acknowledgment</w:t>
      </w:r>
      <w:r w:rsidRPr="000279DF">
        <w:rPr>
          <w:rFonts w:ascii="Times New Roman" w:eastAsia="SimSun" w:hAnsi="Times New Roman" w:cs="Times New Roman"/>
        </w:rPr>
        <w:t xml:space="preserve"> message is used as a simple example. </w:t>
      </w:r>
    </w:p>
    <w:p w14:paraId="5CBDCDB6" w14:textId="77777777" w:rsidR="000279DF" w:rsidRPr="000279DF" w:rsidRDefault="000279DF" w:rsidP="000279DF">
      <w:pPr>
        <w:rPr>
          <w:rFonts w:ascii="Times New Roman" w:eastAsia="SimSun" w:hAnsi="Times New Roman" w:cs="Times New Roman"/>
        </w:rPr>
      </w:pPr>
    </w:p>
    <w:p w14:paraId="7889A4F1" w14:textId="77777777" w:rsidR="000279DF" w:rsidRPr="000279DF" w:rsidRDefault="000279DF" w:rsidP="000279DF">
      <w:pPr>
        <w:rPr>
          <w:rFonts w:ascii="Times New Roman" w:eastAsia="SimSun" w:hAnsi="Times New Roman" w:cs="Times New Roman"/>
        </w:rPr>
      </w:pPr>
      <w:r w:rsidRPr="000279DF">
        <w:rPr>
          <w:rFonts w:ascii="Times New Roman" w:eastAsia="SimSun" w:hAnsi="Times New Roman" w:cs="Times New Roman"/>
        </w:rPr>
        <w:t xml:space="preserve">This is done by (a) Generating the ASM message structure (b) bit packing the message, (b) appending CRC32, (c) performing FEC encoding with flushing bits, (d) bit-scrambling and (e) adding </w:t>
      </w:r>
      <w:proofErr w:type="spellStart"/>
      <w:r w:rsidRPr="000279DF">
        <w:rPr>
          <w:rFonts w:ascii="Times New Roman" w:eastAsia="SimSun" w:hAnsi="Times New Roman" w:cs="Times New Roman"/>
        </w:rPr>
        <w:t>Syncword</w:t>
      </w:r>
      <w:proofErr w:type="spellEnd"/>
      <w:r w:rsidRPr="000279DF">
        <w:rPr>
          <w:rFonts w:ascii="Times New Roman" w:eastAsia="SimSun" w:hAnsi="Times New Roman" w:cs="Times New Roman"/>
        </w:rPr>
        <w:t xml:space="preserve"> and Link ID + symbol-mapping:</w:t>
      </w:r>
    </w:p>
    <w:p w14:paraId="5389ABFC" w14:textId="77777777" w:rsidR="000279DF" w:rsidRPr="000279DF" w:rsidRDefault="000279DF" w:rsidP="000279DF">
      <w:pPr>
        <w:rPr>
          <w:rFonts w:eastAsia="SimSun"/>
          <w:b/>
          <w:lang w:val="en-US" w:eastAsia="zh-CN"/>
        </w:rPr>
      </w:pPr>
    </w:p>
    <w:p w14:paraId="6397B4E4" w14:textId="77777777" w:rsidR="000279DF" w:rsidRPr="000279DF" w:rsidRDefault="000279DF" w:rsidP="000279DF">
      <w:pPr>
        <w:rPr>
          <w:rFonts w:eastAsia="SimSun"/>
          <w:b/>
          <w:lang w:val="en-US" w:eastAsia="zh-CN"/>
        </w:rPr>
      </w:pPr>
    </w:p>
    <w:p w14:paraId="4E038092" w14:textId="399E0435" w:rsidR="000279DF" w:rsidRPr="000279DF" w:rsidRDefault="000279DF" w:rsidP="00964555">
      <w:pPr>
        <w:keepNext/>
        <w:keepLines/>
        <w:numPr>
          <w:ilvl w:val="0"/>
          <w:numId w:val="22"/>
        </w:numPr>
        <w:tabs>
          <w:tab w:val="left" w:pos="794"/>
          <w:tab w:val="left" w:pos="1191"/>
          <w:tab w:val="left" w:pos="1588"/>
          <w:tab w:val="left" w:pos="1985"/>
        </w:tabs>
        <w:overflowPunct w:val="0"/>
        <w:autoSpaceDE w:val="0"/>
        <w:autoSpaceDN w:val="0"/>
        <w:adjustRightInd w:val="0"/>
        <w:spacing w:before="160"/>
        <w:jc w:val="both"/>
        <w:textAlignment w:val="baseline"/>
        <w:rPr>
          <w:rFonts w:ascii="Times New Roman" w:eastAsia="Batang" w:hAnsi="Times New Roman" w:cs="Times New Roman"/>
          <w:b/>
          <w:sz w:val="24"/>
          <w:szCs w:val="20"/>
          <w:lang w:eastAsia="en-US"/>
        </w:rPr>
      </w:pPr>
      <w:r w:rsidRPr="000279DF">
        <w:rPr>
          <w:rFonts w:ascii="Times New Roman" w:eastAsia="Batang" w:hAnsi="Times New Roman" w:cs="Times New Roman"/>
          <w:b/>
          <w:sz w:val="24"/>
          <w:szCs w:val="20"/>
          <w:lang w:eastAsia="en-US"/>
        </w:rPr>
        <w:t xml:space="preserve">Input message structure (using ASM </w:t>
      </w:r>
      <w:r w:rsidR="00C52730">
        <w:rPr>
          <w:rFonts w:ascii="Times New Roman" w:eastAsia="Batang" w:hAnsi="Times New Roman" w:cs="Times New Roman"/>
          <w:b/>
          <w:sz w:val="24"/>
          <w:szCs w:val="20"/>
          <w:lang w:eastAsia="en-US"/>
        </w:rPr>
        <w:t>acknowledgment</w:t>
      </w:r>
      <w:r w:rsidRPr="000279DF">
        <w:rPr>
          <w:rFonts w:ascii="Times New Roman" w:eastAsia="Batang" w:hAnsi="Times New Roman" w:cs="Times New Roman"/>
          <w:b/>
          <w:sz w:val="24"/>
          <w:szCs w:val="20"/>
          <w:lang w:eastAsia="en-US"/>
        </w:rPr>
        <w:t xml:space="preserve"> message as an example) – See § 7.8</w:t>
      </w:r>
    </w:p>
    <w:p w14:paraId="77683089" w14:textId="77777777" w:rsidR="000279DF" w:rsidRPr="000279DF" w:rsidRDefault="000279DF" w:rsidP="000279DF">
      <w:pPr>
        <w:rPr>
          <w:rFonts w:eastAsia="SimSun"/>
          <w:lang w:eastAsia="en-US"/>
        </w:rPr>
      </w:pPr>
    </w:p>
    <w:tbl>
      <w:tblPr>
        <w:tblW w:w="9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1630"/>
        <w:gridCol w:w="1401"/>
        <w:gridCol w:w="1222"/>
        <w:gridCol w:w="5698"/>
      </w:tblGrid>
      <w:tr w:rsidR="000279DF" w:rsidRPr="000279DF" w14:paraId="012EEBFB" w14:textId="77777777" w:rsidTr="00E16E22">
        <w:trPr>
          <w:cantSplit/>
          <w:tblHeader/>
        </w:trPr>
        <w:tc>
          <w:tcPr>
            <w:tcW w:w="819" w:type="pct"/>
            <w:shd w:val="clear" w:color="auto" w:fill="auto"/>
          </w:tcPr>
          <w:p w14:paraId="731AED41"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ko-KR"/>
              </w:rPr>
            </w:pPr>
            <w:r w:rsidRPr="000279DF">
              <w:rPr>
                <w:rFonts w:ascii="Times New Roman" w:eastAsia="MS Mincho" w:hAnsi="Times New Roman" w:cs="Times New Roman"/>
                <w:b/>
                <w:sz w:val="20"/>
                <w:szCs w:val="20"/>
                <w:lang w:val="fr-FR" w:eastAsia="ko-KR"/>
              </w:rPr>
              <w:t>Parameter</w:t>
            </w:r>
          </w:p>
        </w:tc>
        <w:tc>
          <w:tcPr>
            <w:tcW w:w="704" w:type="pct"/>
            <w:shd w:val="clear" w:color="auto" w:fill="auto"/>
          </w:tcPr>
          <w:p w14:paraId="6B0CCF9F"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z w:val="20"/>
                <w:szCs w:val="20"/>
                <w:lang w:val="fr-FR" w:eastAsia="en-US"/>
              </w:rPr>
              <w:t>Number of bits</w:t>
            </w:r>
          </w:p>
        </w:tc>
        <w:tc>
          <w:tcPr>
            <w:tcW w:w="614" w:type="pct"/>
            <w:shd w:val="clear" w:color="auto" w:fill="auto"/>
          </w:tcPr>
          <w:p w14:paraId="6585EE16"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z w:val="20"/>
                <w:szCs w:val="20"/>
                <w:lang w:val="fr-FR" w:eastAsia="en-US"/>
              </w:rPr>
              <w:t>Value</w:t>
            </w:r>
          </w:p>
        </w:tc>
        <w:tc>
          <w:tcPr>
            <w:tcW w:w="2863" w:type="pct"/>
            <w:shd w:val="clear" w:color="auto" w:fill="auto"/>
          </w:tcPr>
          <w:p w14:paraId="5E0BAE69"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z w:val="20"/>
                <w:szCs w:val="20"/>
                <w:lang w:val="fr-FR" w:eastAsia="en-US"/>
              </w:rPr>
              <w:t>Bits</w:t>
            </w:r>
          </w:p>
        </w:tc>
      </w:tr>
      <w:tr w:rsidR="000279DF" w:rsidRPr="000279DF" w14:paraId="538A274B" w14:textId="77777777" w:rsidTr="00E16E22">
        <w:trPr>
          <w:cantSplit/>
        </w:trPr>
        <w:tc>
          <w:tcPr>
            <w:tcW w:w="819" w:type="pct"/>
            <w:shd w:val="clear" w:color="auto" w:fill="auto"/>
          </w:tcPr>
          <w:p w14:paraId="001FBD0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Message ID</w:t>
            </w:r>
          </w:p>
        </w:tc>
        <w:tc>
          <w:tcPr>
            <w:tcW w:w="704" w:type="pct"/>
            <w:shd w:val="clear" w:color="auto" w:fill="auto"/>
          </w:tcPr>
          <w:p w14:paraId="5CA2610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4</w:t>
            </w:r>
          </w:p>
        </w:tc>
        <w:tc>
          <w:tcPr>
            <w:tcW w:w="614" w:type="pct"/>
            <w:shd w:val="clear" w:color="auto" w:fill="auto"/>
          </w:tcPr>
          <w:p w14:paraId="5C71E99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5</w:t>
            </w:r>
          </w:p>
        </w:tc>
        <w:tc>
          <w:tcPr>
            <w:tcW w:w="2863" w:type="pct"/>
            <w:shd w:val="clear" w:color="auto" w:fill="auto"/>
          </w:tcPr>
          <w:p w14:paraId="191B9E0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0 1 0 1</w:t>
            </w:r>
          </w:p>
        </w:tc>
      </w:tr>
      <w:tr w:rsidR="000279DF" w:rsidRPr="000279DF" w14:paraId="6FEA18D2" w14:textId="77777777" w:rsidTr="00E16E22">
        <w:trPr>
          <w:cantSplit/>
        </w:trPr>
        <w:tc>
          <w:tcPr>
            <w:tcW w:w="819" w:type="pct"/>
            <w:shd w:val="clear" w:color="auto" w:fill="auto"/>
          </w:tcPr>
          <w:p w14:paraId="76123D4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Retransmit flag</w:t>
            </w:r>
          </w:p>
        </w:tc>
        <w:tc>
          <w:tcPr>
            <w:tcW w:w="704" w:type="pct"/>
            <w:shd w:val="clear" w:color="auto" w:fill="auto"/>
          </w:tcPr>
          <w:p w14:paraId="34C61FF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1</w:t>
            </w:r>
          </w:p>
        </w:tc>
        <w:tc>
          <w:tcPr>
            <w:tcW w:w="614" w:type="pct"/>
            <w:shd w:val="clear" w:color="auto" w:fill="auto"/>
          </w:tcPr>
          <w:p w14:paraId="2FC4354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w:t>
            </w:r>
          </w:p>
        </w:tc>
        <w:tc>
          <w:tcPr>
            <w:tcW w:w="2863" w:type="pct"/>
            <w:shd w:val="clear" w:color="auto" w:fill="auto"/>
          </w:tcPr>
          <w:p w14:paraId="153D68C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w:t>
            </w:r>
          </w:p>
        </w:tc>
      </w:tr>
      <w:tr w:rsidR="000279DF" w:rsidRPr="000279DF" w14:paraId="1C565D23" w14:textId="77777777" w:rsidTr="00E16E22">
        <w:trPr>
          <w:cantSplit/>
        </w:trPr>
        <w:tc>
          <w:tcPr>
            <w:tcW w:w="819" w:type="pct"/>
            <w:shd w:val="clear" w:color="auto" w:fill="auto"/>
          </w:tcPr>
          <w:p w14:paraId="02C731C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Repeat indicator</w:t>
            </w:r>
          </w:p>
        </w:tc>
        <w:tc>
          <w:tcPr>
            <w:tcW w:w="704" w:type="pct"/>
            <w:shd w:val="clear" w:color="auto" w:fill="auto"/>
          </w:tcPr>
          <w:p w14:paraId="2ECD014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2</w:t>
            </w:r>
          </w:p>
        </w:tc>
        <w:tc>
          <w:tcPr>
            <w:tcW w:w="614" w:type="pct"/>
            <w:shd w:val="clear" w:color="auto" w:fill="auto"/>
          </w:tcPr>
          <w:p w14:paraId="09B5ADF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w:t>
            </w:r>
          </w:p>
        </w:tc>
        <w:tc>
          <w:tcPr>
            <w:tcW w:w="2863" w:type="pct"/>
            <w:shd w:val="clear" w:color="auto" w:fill="auto"/>
          </w:tcPr>
          <w:p w14:paraId="19DF088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0 0</w:t>
            </w:r>
          </w:p>
        </w:tc>
      </w:tr>
      <w:tr w:rsidR="000279DF" w:rsidRPr="000279DF" w14:paraId="4B90ECB4" w14:textId="77777777" w:rsidTr="00E16E22">
        <w:trPr>
          <w:cantSplit/>
        </w:trPr>
        <w:tc>
          <w:tcPr>
            <w:tcW w:w="819" w:type="pct"/>
            <w:shd w:val="clear" w:color="auto" w:fill="auto"/>
          </w:tcPr>
          <w:p w14:paraId="383FCF7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color w:val="0070C0"/>
                <w:sz w:val="20"/>
                <w:szCs w:val="20"/>
                <w:lang w:val="fr-FR" w:eastAsia="ko-KR"/>
              </w:rPr>
              <w:t xml:space="preserve">Session ID </w:t>
            </w:r>
          </w:p>
        </w:tc>
        <w:tc>
          <w:tcPr>
            <w:tcW w:w="704" w:type="pct"/>
            <w:shd w:val="clear" w:color="auto" w:fill="auto"/>
          </w:tcPr>
          <w:p w14:paraId="0308156E"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color w:val="0070C0"/>
                <w:sz w:val="20"/>
                <w:szCs w:val="20"/>
                <w:lang w:val="fr-FR" w:eastAsia="ko-KR"/>
              </w:rPr>
              <w:t>6</w:t>
            </w:r>
          </w:p>
        </w:tc>
        <w:tc>
          <w:tcPr>
            <w:tcW w:w="614" w:type="pct"/>
            <w:shd w:val="clear" w:color="auto" w:fill="auto"/>
          </w:tcPr>
          <w:p w14:paraId="682ACBB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hint="eastAsia"/>
                <w:color w:val="0070C0"/>
                <w:sz w:val="20"/>
                <w:szCs w:val="20"/>
                <w:lang w:val="fr-FR" w:eastAsia="ko-KR"/>
              </w:rPr>
              <w:t>56</w:t>
            </w:r>
          </w:p>
        </w:tc>
        <w:tc>
          <w:tcPr>
            <w:tcW w:w="2863" w:type="pct"/>
            <w:shd w:val="clear" w:color="auto" w:fill="auto"/>
          </w:tcPr>
          <w:p w14:paraId="4CD6128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color w:val="0070C0"/>
                <w:sz w:val="20"/>
                <w:szCs w:val="20"/>
                <w:lang w:val="fr-FR" w:eastAsia="ko-KR"/>
              </w:rPr>
              <w:t>1</w:t>
            </w:r>
            <w:r w:rsidRPr="000279DF">
              <w:rPr>
                <w:rFonts w:ascii="Times New Roman" w:eastAsia="MS Mincho" w:hAnsi="Times New Roman" w:cs="Times New Roman" w:hint="eastAsia"/>
                <w:color w:val="0070C0"/>
                <w:sz w:val="20"/>
                <w:szCs w:val="20"/>
                <w:lang w:val="fr-FR" w:eastAsia="ko-KR"/>
              </w:rPr>
              <w:t xml:space="preserve"> </w:t>
            </w:r>
            <w:r w:rsidRPr="000279DF">
              <w:rPr>
                <w:rFonts w:ascii="Times New Roman" w:eastAsia="MS Mincho" w:hAnsi="Times New Roman" w:cs="Times New Roman"/>
                <w:color w:val="0070C0"/>
                <w:sz w:val="20"/>
                <w:szCs w:val="20"/>
                <w:lang w:val="fr-FR" w:eastAsia="ko-KR"/>
              </w:rPr>
              <w:t>1</w:t>
            </w:r>
            <w:r w:rsidRPr="000279DF">
              <w:rPr>
                <w:rFonts w:ascii="Times New Roman" w:eastAsia="MS Mincho" w:hAnsi="Times New Roman" w:cs="Times New Roman" w:hint="eastAsia"/>
                <w:color w:val="0070C0"/>
                <w:sz w:val="20"/>
                <w:szCs w:val="20"/>
                <w:lang w:val="fr-FR" w:eastAsia="ko-KR"/>
              </w:rPr>
              <w:t xml:space="preserve"> </w:t>
            </w:r>
            <w:r w:rsidRPr="000279DF">
              <w:rPr>
                <w:rFonts w:ascii="Times New Roman" w:eastAsia="MS Mincho" w:hAnsi="Times New Roman" w:cs="Times New Roman"/>
                <w:color w:val="0070C0"/>
                <w:sz w:val="20"/>
                <w:szCs w:val="20"/>
                <w:lang w:val="fr-FR" w:eastAsia="ko-KR"/>
              </w:rPr>
              <w:t>1</w:t>
            </w:r>
            <w:r w:rsidRPr="000279DF">
              <w:rPr>
                <w:rFonts w:ascii="Times New Roman" w:eastAsia="MS Mincho" w:hAnsi="Times New Roman" w:cs="Times New Roman" w:hint="eastAsia"/>
                <w:color w:val="0070C0"/>
                <w:sz w:val="20"/>
                <w:szCs w:val="20"/>
                <w:lang w:val="fr-FR" w:eastAsia="ko-KR"/>
              </w:rPr>
              <w:t xml:space="preserve"> </w:t>
            </w:r>
            <w:r w:rsidRPr="000279DF">
              <w:rPr>
                <w:rFonts w:ascii="Times New Roman" w:eastAsia="MS Mincho" w:hAnsi="Times New Roman" w:cs="Times New Roman"/>
                <w:color w:val="0070C0"/>
                <w:sz w:val="20"/>
                <w:szCs w:val="20"/>
                <w:lang w:val="fr-FR" w:eastAsia="ko-KR"/>
              </w:rPr>
              <w:t>0</w:t>
            </w:r>
            <w:r w:rsidRPr="000279DF">
              <w:rPr>
                <w:rFonts w:ascii="Times New Roman" w:eastAsia="MS Mincho" w:hAnsi="Times New Roman" w:cs="Times New Roman" w:hint="eastAsia"/>
                <w:color w:val="0070C0"/>
                <w:sz w:val="20"/>
                <w:szCs w:val="20"/>
                <w:lang w:val="fr-FR" w:eastAsia="ko-KR"/>
              </w:rPr>
              <w:t xml:space="preserve"> </w:t>
            </w:r>
            <w:r w:rsidRPr="000279DF">
              <w:rPr>
                <w:rFonts w:ascii="Times New Roman" w:eastAsia="MS Mincho" w:hAnsi="Times New Roman" w:cs="Times New Roman"/>
                <w:color w:val="0070C0"/>
                <w:sz w:val="20"/>
                <w:szCs w:val="20"/>
                <w:lang w:val="fr-FR" w:eastAsia="ko-KR"/>
              </w:rPr>
              <w:t>0</w:t>
            </w:r>
            <w:r w:rsidRPr="000279DF">
              <w:rPr>
                <w:rFonts w:ascii="Times New Roman" w:eastAsia="MS Mincho" w:hAnsi="Times New Roman" w:cs="Times New Roman" w:hint="eastAsia"/>
                <w:color w:val="0070C0"/>
                <w:sz w:val="20"/>
                <w:szCs w:val="20"/>
                <w:lang w:val="fr-FR" w:eastAsia="ko-KR"/>
              </w:rPr>
              <w:t xml:space="preserve"> </w:t>
            </w:r>
            <w:r w:rsidRPr="000279DF">
              <w:rPr>
                <w:rFonts w:ascii="Times New Roman" w:eastAsia="MS Mincho" w:hAnsi="Times New Roman" w:cs="Times New Roman"/>
                <w:color w:val="0070C0"/>
                <w:sz w:val="20"/>
                <w:szCs w:val="20"/>
                <w:lang w:val="fr-FR" w:eastAsia="ko-KR"/>
              </w:rPr>
              <w:t>0</w:t>
            </w:r>
          </w:p>
        </w:tc>
      </w:tr>
      <w:tr w:rsidR="000279DF" w:rsidRPr="000279DF" w14:paraId="1D8C84CB" w14:textId="77777777" w:rsidTr="00E16E22">
        <w:trPr>
          <w:cantSplit/>
        </w:trPr>
        <w:tc>
          <w:tcPr>
            <w:tcW w:w="819" w:type="pct"/>
            <w:shd w:val="clear" w:color="auto" w:fill="auto"/>
          </w:tcPr>
          <w:p w14:paraId="11D5895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Source ID</w:t>
            </w:r>
          </w:p>
        </w:tc>
        <w:tc>
          <w:tcPr>
            <w:tcW w:w="704" w:type="pct"/>
            <w:shd w:val="clear" w:color="auto" w:fill="auto"/>
          </w:tcPr>
          <w:p w14:paraId="4801865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32</w:t>
            </w:r>
          </w:p>
        </w:tc>
        <w:tc>
          <w:tcPr>
            <w:tcW w:w="614" w:type="pct"/>
            <w:shd w:val="clear" w:color="auto" w:fill="auto"/>
          </w:tcPr>
          <w:p w14:paraId="7D8AE3D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123456789</w:t>
            </w:r>
          </w:p>
        </w:tc>
        <w:tc>
          <w:tcPr>
            <w:tcW w:w="2863" w:type="pct"/>
            <w:shd w:val="clear" w:color="auto" w:fill="auto"/>
          </w:tcPr>
          <w:p w14:paraId="54535FB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 xml:space="preserve">0 0 0 0 0 1 1 1   0 1 0 1 1 0 1 1   1 1 0 0 1 1 0 1   0 0 0 1 0 1 0 1 </w:t>
            </w:r>
          </w:p>
        </w:tc>
      </w:tr>
      <w:tr w:rsidR="000279DF" w:rsidRPr="000279DF" w14:paraId="1ECB75D6" w14:textId="77777777" w:rsidTr="00E16E22">
        <w:trPr>
          <w:cantSplit/>
        </w:trPr>
        <w:tc>
          <w:tcPr>
            <w:tcW w:w="819" w:type="pct"/>
            <w:shd w:val="clear" w:color="auto" w:fill="auto"/>
          </w:tcPr>
          <w:p w14:paraId="32CF1CE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Destination ID</w:t>
            </w:r>
          </w:p>
        </w:tc>
        <w:tc>
          <w:tcPr>
            <w:tcW w:w="704" w:type="pct"/>
            <w:shd w:val="clear" w:color="auto" w:fill="auto"/>
          </w:tcPr>
          <w:p w14:paraId="4E9412B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32</w:t>
            </w:r>
          </w:p>
        </w:tc>
        <w:tc>
          <w:tcPr>
            <w:tcW w:w="614" w:type="pct"/>
            <w:shd w:val="clear" w:color="auto" w:fill="auto"/>
          </w:tcPr>
          <w:p w14:paraId="219E158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987654321</w:t>
            </w:r>
          </w:p>
        </w:tc>
        <w:tc>
          <w:tcPr>
            <w:tcW w:w="2863" w:type="pct"/>
            <w:shd w:val="clear" w:color="auto" w:fill="auto"/>
          </w:tcPr>
          <w:p w14:paraId="48AC8DD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0 0 1 1 1 0 1 0   1 1 0 1 1 1 1 0   0 1 1 0 1 0 0 0   1 0 1 1 0 0 0 1</w:t>
            </w:r>
          </w:p>
        </w:tc>
      </w:tr>
      <w:tr w:rsidR="000279DF" w:rsidRPr="000279DF" w14:paraId="4E266CC4" w14:textId="77777777" w:rsidTr="00E16E22">
        <w:trPr>
          <w:cantSplit/>
        </w:trPr>
        <w:tc>
          <w:tcPr>
            <w:tcW w:w="819" w:type="pct"/>
            <w:shd w:val="clear" w:color="auto" w:fill="auto"/>
          </w:tcPr>
          <w:p w14:paraId="7E7453B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ACK/NACK mask</w:t>
            </w:r>
          </w:p>
        </w:tc>
        <w:tc>
          <w:tcPr>
            <w:tcW w:w="704" w:type="pct"/>
            <w:shd w:val="clear" w:color="auto" w:fill="auto"/>
          </w:tcPr>
          <w:p w14:paraId="4FBC0CB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strike/>
                <w:color w:val="0070C0"/>
                <w:sz w:val="20"/>
                <w:szCs w:val="20"/>
                <w:lang w:val="fr-FR" w:eastAsia="ko-KR"/>
              </w:rPr>
              <w:t>16</w:t>
            </w:r>
            <w:r w:rsidRPr="000279DF">
              <w:rPr>
                <w:rFonts w:ascii="Times New Roman" w:eastAsia="MS Mincho" w:hAnsi="Times New Roman" w:cs="Times New Roman" w:hint="eastAsia"/>
                <w:color w:val="0070C0"/>
                <w:sz w:val="20"/>
                <w:szCs w:val="20"/>
                <w:lang w:val="fr-FR" w:eastAsia="ko-KR"/>
              </w:rPr>
              <w:t>15</w:t>
            </w:r>
          </w:p>
        </w:tc>
        <w:tc>
          <w:tcPr>
            <w:tcW w:w="614" w:type="pct"/>
            <w:shd w:val="clear" w:color="auto" w:fill="auto"/>
          </w:tcPr>
          <w:p w14:paraId="7C417B4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w:t>
            </w:r>
          </w:p>
        </w:tc>
        <w:tc>
          <w:tcPr>
            <w:tcW w:w="2863" w:type="pct"/>
            <w:shd w:val="clear" w:color="auto" w:fill="auto"/>
          </w:tcPr>
          <w:p w14:paraId="77247EEE"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trike/>
                <w:color w:val="0070C0"/>
                <w:sz w:val="20"/>
                <w:szCs w:val="20"/>
                <w:lang w:val="fr-FR" w:eastAsia="ko-KR"/>
              </w:rPr>
              <w:t>0</w:t>
            </w:r>
            <w:r w:rsidRPr="000279DF">
              <w:rPr>
                <w:rFonts w:ascii="Times New Roman" w:eastAsia="MS Mincho" w:hAnsi="Times New Roman" w:cs="Times New Roman"/>
                <w:sz w:val="20"/>
                <w:szCs w:val="20"/>
                <w:lang w:val="fr-FR" w:eastAsia="ko-KR"/>
              </w:rPr>
              <w:t xml:space="preserve"> </w:t>
            </w:r>
            <w:r w:rsidRPr="000279DF">
              <w:rPr>
                <w:rFonts w:ascii="Times New Roman" w:eastAsia="MS Mincho" w:hAnsi="Times New Roman" w:cs="Times New Roman"/>
                <w:color w:val="0070C0"/>
                <w:sz w:val="20"/>
                <w:szCs w:val="20"/>
                <w:lang w:val="fr-FR" w:eastAsia="ko-KR"/>
              </w:rPr>
              <w:t>0 0 0 0 0 0 0   0 0 0 0 0 0 0 0</w:t>
            </w:r>
          </w:p>
        </w:tc>
      </w:tr>
      <w:tr w:rsidR="000279DF" w:rsidRPr="000279DF" w14:paraId="01165AA0" w14:textId="77777777" w:rsidTr="00E16E22">
        <w:trPr>
          <w:cantSplit/>
        </w:trPr>
        <w:tc>
          <w:tcPr>
            <w:tcW w:w="819" w:type="pct"/>
            <w:shd w:val="clear" w:color="auto" w:fill="auto"/>
          </w:tcPr>
          <w:p w14:paraId="3327823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color w:val="0070C0"/>
                <w:sz w:val="20"/>
                <w:szCs w:val="20"/>
                <w:lang w:val="fr-FR" w:eastAsia="ko-KR"/>
              </w:rPr>
              <w:t>Spare</w:t>
            </w:r>
          </w:p>
        </w:tc>
        <w:tc>
          <w:tcPr>
            <w:tcW w:w="704" w:type="pct"/>
            <w:shd w:val="clear" w:color="auto" w:fill="auto"/>
          </w:tcPr>
          <w:p w14:paraId="0DBBE1E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color w:val="0070C0"/>
                <w:sz w:val="20"/>
                <w:szCs w:val="20"/>
                <w:lang w:val="fr-FR" w:eastAsia="ko-KR"/>
              </w:rPr>
              <w:t>1</w:t>
            </w:r>
          </w:p>
        </w:tc>
        <w:tc>
          <w:tcPr>
            <w:tcW w:w="614" w:type="pct"/>
            <w:shd w:val="clear" w:color="auto" w:fill="auto"/>
          </w:tcPr>
          <w:p w14:paraId="7BD65E4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hint="eastAsia"/>
                <w:color w:val="0070C0"/>
                <w:sz w:val="20"/>
                <w:szCs w:val="20"/>
                <w:lang w:val="fr-FR" w:eastAsia="ko-KR"/>
              </w:rPr>
              <w:t>0</w:t>
            </w:r>
          </w:p>
        </w:tc>
        <w:tc>
          <w:tcPr>
            <w:tcW w:w="2863" w:type="pct"/>
            <w:shd w:val="clear" w:color="auto" w:fill="auto"/>
          </w:tcPr>
          <w:p w14:paraId="69EB408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color w:val="0070C0"/>
                <w:sz w:val="20"/>
                <w:szCs w:val="20"/>
                <w:lang w:val="fr-FR" w:eastAsia="ko-KR"/>
              </w:rPr>
            </w:pPr>
            <w:r w:rsidRPr="000279DF">
              <w:rPr>
                <w:rFonts w:ascii="Times New Roman" w:eastAsia="MS Mincho" w:hAnsi="Times New Roman" w:cs="Times New Roman" w:hint="eastAsia"/>
                <w:color w:val="0070C0"/>
                <w:sz w:val="20"/>
                <w:szCs w:val="20"/>
                <w:lang w:val="fr-FR" w:eastAsia="ko-KR"/>
              </w:rPr>
              <w:t>0</w:t>
            </w:r>
          </w:p>
        </w:tc>
      </w:tr>
      <w:tr w:rsidR="000279DF" w:rsidRPr="000279DF" w14:paraId="67CBDFFD" w14:textId="77777777" w:rsidTr="00E16E22">
        <w:trPr>
          <w:cantSplit/>
        </w:trPr>
        <w:tc>
          <w:tcPr>
            <w:tcW w:w="819" w:type="pct"/>
            <w:shd w:val="clear" w:color="auto" w:fill="auto"/>
          </w:tcPr>
          <w:p w14:paraId="519F63B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Coding rate adaption request</w:t>
            </w:r>
          </w:p>
        </w:tc>
        <w:tc>
          <w:tcPr>
            <w:tcW w:w="704" w:type="pct"/>
            <w:shd w:val="clear" w:color="auto" w:fill="auto"/>
          </w:tcPr>
          <w:p w14:paraId="6AC1818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2</w:t>
            </w:r>
          </w:p>
        </w:tc>
        <w:tc>
          <w:tcPr>
            <w:tcW w:w="614" w:type="pct"/>
            <w:shd w:val="clear" w:color="auto" w:fill="auto"/>
          </w:tcPr>
          <w:p w14:paraId="1C921A3E"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w:t>
            </w:r>
          </w:p>
        </w:tc>
        <w:tc>
          <w:tcPr>
            <w:tcW w:w="2863" w:type="pct"/>
            <w:shd w:val="clear" w:color="auto" w:fill="auto"/>
          </w:tcPr>
          <w:p w14:paraId="2C0570F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0 0</w:t>
            </w:r>
          </w:p>
        </w:tc>
      </w:tr>
      <w:tr w:rsidR="000279DF" w:rsidRPr="000279DF" w14:paraId="5368BA41" w14:textId="77777777" w:rsidTr="00E16E22">
        <w:trPr>
          <w:cantSplit/>
        </w:trPr>
        <w:tc>
          <w:tcPr>
            <w:tcW w:w="819" w:type="pct"/>
            <w:shd w:val="clear" w:color="auto" w:fill="auto"/>
          </w:tcPr>
          <w:p w14:paraId="135CDD7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Signal quality indicator</w:t>
            </w:r>
          </w:p>
        </w:tc>
        <w:tc>
          <w:tcPr>
            <w:tcW w:w="704" w:type="pct"/>
            <w:shd w:val="clear" w:color="auto" w:fill="auto"/>
          </w:tcPr>
          <w:p w14:paraId="6CA87E3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8</w:t>
            </w:r>
          </w:p>
        </w:tc>
        <w:tc>
          <w:tcPr>
            <w:tcW w:w="614" w:type="pct"/>
            <w:shd w:val="clear" w:color="auto" w:fill="auto"/>
          </w:tcPr>
          <w:p w14:paraId="16FFAE7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100</w:t>
            </w:r>
          </w:p>
        </w:tc>
        <w:tc>
          <w:tcPr>
            <w:tcW w:w="2863" w:type="pct"/>
            <w:shd w:val="clear" w:color="auto" w:fill="auto"/>
          </w:tcPr>
          <w:p w14:paraId="69D60AC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0 1 1 0 0 1 0 0</w:t>
            </w:r>
          </w:p>
        </w:tc>
      </w:tr>
      <w:tr w:rsidR="000279DF" w:rsidRPr="000279DF" w14:paraId="03D4647B" w14:textId="77777777" w:rsidTr="00E16E22">
        <w:trPr>
          <w:cantSplit/>
        </w:trPr>
        <w:tc>
          <w:tcPr>
            <w:tcW w:w="819" w:type="pct"/>
            <w:shd w:val="clear" w:color="auto" w:fill="auto"/>
          </w:tcPr>
          <w:p w14:paraId="73BE256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b/>
                <w:sz w:val="20"/>
                <w:szCs w:val="20"/>
                <w:lang w:val="fr-FR" w:eastAsia="ko-KR"/>
              </w:rPr>
            </w:pPr>
            <w:r w:rsidRPr="000279DF">
              <w:rPr>
                <w:rFonts w:ascii="Times New Roman" w:eastAsia="MS Mincho" w:hAnsi="Times New Roman" w:cs="Times New Roman"/>
                <w:b/>
                <w:sz w:val="20"/>
                <w:szCs w:val="20"/>
                <w:lang w:val="fr-FR" w:eastAsia="ko-KR"/>
              </w:rPr>
              <w:t>Total bits above</w:t>
            </w:r>
          </w:p>
        </w:tc>
        <w:tc>
          <w:tcPr>
            <w:tcW w:w="704" w:type="pct"/>
            <w:shd w:val="clear" w:color="auto" w:fill="auto"/>
          </w:tcPr>
          <w:p w14:paraId="60ADDFC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trike/>
                <w:color w:val="0070C0"/>
                <w:sz w:val="20"/>
                <w:szCs w:val="20"/>
                <w:lang w:val="fr-FR" w:eastAsia="en-US"/>
              </w:rPr>
              <w:t>97</w:t>
            </w:r>
            <w:r w:rsidRPr="000279DF">
              <w:rPr>
                <w:rFonts w:ascii="Times New Roman" w:eastAsia="MS Mincho" w:hAnsi="Times New Roman" w:cs="Times New Roman"/>
                <w:b/>
                <w:color w:val="0070C0"/>
                <w:sz w:val="20"/>
                <w:szCs w:val="20"/>
                <w:lang w:val="fr-FR" w:eastAsia="en-US"/>
              </w:rPr>
              <w:t>103</w:t>
            </w:r>
          </w:p>
        </w:tc>
        <w:tc>
          <w:tcPr>
            <w:tcW w:w="614" w:type="pct"/>
            <w:shd w:val="clear" w:color="auto" w:fill="auto"/>
          </w:tcPr>
          <w:p w14:paraId="096F66D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p>
        </w:tc>
        <w:tc>
          <w:tcPr>
            <w:tcW w:w="2863" w:type="pct"/>
            <w:shd w:val="clear" w:color="auto" w:fill="auto"/>
          </w:tcPr>
          <w:p w14:paraId="11C9BFE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en-US"/>
              </w:rPr>
            </w:pPr>
          </w:p>
        </w:tc>
      </w:tr>
      <w:tr w:rsidR="000279DF" w:rsidRPr="000279DF" w14:paraId="3D3A1063" w14:textId="77777777" w:rsidTr="00E16E22">
        <w:trPr>
          <w:cantSplit/>
        </w:trPr>
        <w:tc>
          <w:tcPr>
            <w:tcW w:w="819" w:type="pct"/>
            <w:shd w:val="clear" w:color="auto" w:fill="auto"/>
          </w:tcPr>
          <w:p w14:paraId="061F687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Zero padding</w:t>
            </w:r>
          </w:p>
        </w:tc>
        <w:tc>
          <w:tcPr>
            <w:tcW w:w="704" w:type="pct"/>
            <w:shd w:val="clear" w:color="auto" w:fill="auto"/>
          </w:tcPr>
          <w:p w14:paraId="7DF6CC3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trike/>
                <w:color w:val="0070C0"/>
                <w:sz w:val="20"/>
                <w:szCs w:val="20"/>
                <w:lang w:val="fr-FR" w:eastAsia="ko-KR"/>
              </w:rPr>
              <w:t>159</w:t>
            </w:r>
            <w:r w:rsidRPr="000279DF">
              <w:rPr>
                <w:rFonts w:ascii="Times New Roman" w:eastAsia="MS Mincho" w:hAnsi="Times New Roman" w:cs="Times New Roman"/>
                <w:color w:val="0070C0"/>
                <w:sz w:val="20"/>
                <w:szCs w:val="20"/>
                <w:lang w:val="fr-FR" w:eastAsia="ko-KR"/>
              </w:rPr>
              <w:t>153</w:t>
            </w:r>
            <w:r w:rsidRPr="000279DF">
              <w:rPr>
                <w:rFonts w:ascii="Times New Roman" w:eastAsia="MS Mincho" w:hAnsi="Times New Roman" w:cs="Times New Roman"/>
                <w:sz w:val="20"/>
                <w:szCs w:val="20"/>
                <w:lang w:val="fr-FR" w:eastAsia="ko-KR"/>
              </w:rPr>
              <w:br/>
              <w:t xml:space="preserve">(256 – </w:t>
            </w:r>
            <w:r w:rsidRPr="000279DF">
              <w:rPr>
                <w:rFonts w:ascii="Times New Roman" w:eastAsia="MS Mincho" w:hAnsi="Times New Roman" w:cs="Times New Roman"/>
                <w:strike/>
                <w:color w:val="0070C0"/>
                <w:sz w:val="20"/>
                <w:szCs w:val="20"/>
                <w:lang w:val="fr-FR" w:eastAsia="ko-KR"/>
              </w:rPr>
              <w:t>97</w:t>
            </w:r>
            <w:r w:rsidRPr="000279DF">
              <w:rPr>
                <w:rFonts w:ascii="Times New Roman" w:eastAsia="MS Mincho" w:hAnsi="Times New Roman" w:cs="Times New Roman"/>
                <w:color w:val="0070C0"/>
                <w:sz w:val="20"/>
                <w:szCs w:val="20"/>
                <w:lang w:val="fr-FR" w:eastAsia="ko-KR"/>
              </w:rPr>
              <w:t>103</w:t>
            </w:r>
            <w:r w:rsidRPr="000279DF">
              <w:rPr>
                <w:rFonts w:ascii="Times New Roman" w:eastAsia="MS Mincho" w:hAnsi="Times New Roman" w:cs="Times New Roman"/>
                <w:sz w:val="20"/>
                <w:szCs w:val="20"/>
                <w:lang w:val="fr-FR" w:eastAsia="ko-KR"/>
              </w:rPr>
              <w:t>)</w:t>
            </w:r>
          </w:p>
        </w:tc>
        <w:tc>
          <w:tcPr>
            <w:tcW w:w="614" w:type="pct"/>
            <w:shd w:val="clear" w:color="auto" w:fill="auto"/>
          </w:tcPr>
          <w:p w14:paraId="0005E61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0</w:t>
            </w:r>
          </w:p>
        </w:tc>
        <w:tc>
          <w:tcPr>
            <w:tcW w:w="2863" w:type="pct"/>
            <w:shd w:val="clear" w:color="auto" w:fill="auto"/>
          </w:tcPr>
          <w:p w14:paraId="7D583D7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Chars="50" w:left="110"/>
              <w:jc w:val="both"/>
              <w:textAlignment w:val="baseline"/>
              <w:rPr>
                <w:rFonts w:ascii="Times New Roman" w:eastAsia="MS Mincho" w:hAnsi="Times New Roman" w:cs="Times New Roman"/>
                <w:sz w:val="20"/>
                <w:szCs w:val="20"/>
                <w:lang w:val="fr-FR" w:eastAsia="ko-KR"/>
              </w:rPr>
            </w:pPr>
            <w:r w:rsidRPr="000279DF">
              <w:rPr>
                <w:rFonts w:ascii="Times New Roman" w:eastAsia="MS Mincho" w:hAnsi="Times New Roman" w:cs="Times New Roman"/>
                <w:sz w:val="20"/>
                <w:szCs w:val="20"/>
                <w:lang w:val="fr-FR" w:eastAsia="ko-KR"/>
              </w:rPr>
              <w:t xml:space="preserve">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w:t>
            </w:r>
            <w:r w:rsidRPr="000279DF">
              <w:rPr>
                <w:rFonts w:ascii="Times New Roman" w:eastAsia="MS Mincho" w:hAnsi="Times New Roman" w:cs="Times New Roman"/>
                <w:strike/>
                <w:color w:val="0070C0"/>
                <w:sz w:val="20"/>
                <w:szCs w:val="20"/>
                <w:lang w:val="fr-FR" w:eastAsia="ko-KR"/>
              </w:rPr>
              <w:t>0 0 0 0 0 0</w:t>
            </w:r>
          </w:p>
        </w:tc>
      </w:tr>
    </w:tbl>
    <w:p w14:paraId="779382CC" w14:textId="77777777" w:rsidR="000279DF" w:rsidRPr="000279DF" w:rsidRDefault="000279DF" w:rsidP="000279DF">
      <w:pPr>
        <w:rPr>
          <w:rFonts w:eastAsia="SimSun"/>
          <w:b/>
          <w:lang w:val="en-US" w:eastAsia="zh-CN"/>
        </w:rPr>
      </w:pPr>
    </w:p>
    <w:p w14:paraId="710DCE55" w14:textId="77777777" w:rsidR="000279DF" w:rsidRPr="000279DF" w:rsidRDefault="000279DF" w:rsidP="00964555">
      <w:pPr>
        <w:keepNext/>
        <w:keepLines/>
        <w:numPr>
          <w:ilvl w:val="0"/>
          <w:numId w:val="22"/>
        </w:numPr>
        <w:tabs>
          <w:tab w:val="left" w:pos="794"/>
          <w:tab w:val="left" w:pos="1191"/>
          <w:tab w:val="left" w:pos="1588"/>
          <w:tab w:val="left" w:pos="1985"/>
        </w:tabs>
        <w:overflowPunct w:val="0"/>
        <w:autoSpaceDE w:val="0"/>
        <w:autoSpaceDN w:val="0"/>
        <w:adjustRightInd w:val="0"/>
        <w:spacing w:before="160"/>
        <w:jc w:val="both"/>
        <w:textAlignment w:val="baseline"/>
        <w:rPr>
          <w:rFonts w:ascii="Times New Roman" w:eastAsia="Batang" w:hAnsi="Times New Roman" w:cs="Times New Roman"/>
          <w:b/>
          <w:sz w:val="24"/>
          <w:szCs w:val="20"/>
          <w:lang w:eastAsia="en-US"/>
        </w:rPr>
      </w:pPr>
      <w:r w:rsidRPr="000279DF">
        <w:rPr>
          <w:rFonts w:ascii="Times New Roman" w:eastAsia="Batang" w:hAnsi="Times New Roman" w:cs="Times New Roman"/>
          <w:b/>
          <w:sz w:val="24"/>
          <w:szCs w:val="20"/>
          <w:lang w:eastAsia="en-US"/>
        </w:rPr>
        <w:t>Bit packed ASM acknowledgement message, using LinkID#5 (256 bits)</w:t>
      </w:r>
    </w:p>
    <w:p w14:paraId="39B18765" w14:textId="77777777" w:rsidR="000279DF" w:rsidRPr="000279DF" w:rsidRDefault="000279DF" w:rsidP="000279DF">
      <w:pPr>
        <w:rPr>
          <w:rFonts w:eastAsia="SimSun"/>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0279DF" w:rsidRPr="000279DF" w14:paraId="0AE3E87C" w14:textId="77777777" w:rsidTr="00E16E22">
        <w:tc>
          <w:tcPr>
            <w:tcW w:w="10031" w:type="dxa"/>
            <w:shd w:val="clear" w:color="auto" w:fill="auto"/>
          </w:tcPr>
          <w:p w14:paraId="6AA3F28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strike/>
                <w:color w:val="0070C0"/>
                <w:szCs w:val="20"/>
                <w:lang w:val="fr-FR" w:eastAsia="ko-KR"/>
              </w:rPr>
            </w:pPr>
            <w:r w:rsidRPr="000279DF">
              <w:rPr>
                <w:rFonts w:ascii="Times New Roman" w:eastAsia="Malgun Gothic" w:hAnsi="Times New Roman" w:cs="Times New Roman"/>
                <w:strike/>
                <w:color w:val="0070C0"/>
                <w:szCs w:val="20"/>
                <w:lang w:val="fr-FR" w:eastAsia="ko-KR"/>
              </w:rPr>
              <w:t>0 1 0 1 0 0 0 0 0 0 0 0 1 1 1 0 1 0 1 1 0 1 1 1 1 0 0 1 1 0 1 0 0 0 1 0 1 0 1 0 0 1 1 1 0 1 0 1 1 0 1 1 1 1 0 0 1 1 0 1 0 0 0 1 0 1 1 0 0 0 1 0 0 0 0 0 0 0 0 0 0 0 0 0 0 0 0 0 0 0 1 1 0 0 1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w:t>
            </w:r>
          </w:p>
          <w:p w14:paraId="2E9CE24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szCs w:val="20"/>
                <w:lang w:val="fr-FR" w:eastAsia="ko-KR"/>
              </w:rPr>
            </w:pPr>
          </w:p>
          <w:p w14:paraId="53A20D4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color w:val="0070C0"/>
                <w:szCs w:val="20"/>
                <w:lang w:val="fr-FR" w:eastAsia="ko-KR"/>
              </w:rPr>
            </w:pPr>
            <w:r w:rsidRPr="000279DF">
              <w:rPr>
                <w:rFonts w:ascii="Times New Roman" w:eastAsia="Malgun Gothic" w:hAnsi="Times New Roman" w:cs="Times New Roman"/>
                <w:color w:val="0070C0"/>
                <w:szCs w:val="20"/>
                <w:lang w:val="fr-FR" w:eastAsia="ko-KR"/>
              </w:rPr>
              <w:t>0 1 0 1 0 0 0 1 1 1 0 0 0 0 0 0 0 0 1 1 1 0 1 0 1 1 0 1 1 1 1 0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0 1 1 0 1 0 0 0 1 0 1 0 1 0 0 1 1 1 0 1 0 1 1 0 1 1 1 1 0 0 1 1</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0 1 0 0 0 1 0 1 1 0 0 0 1 0 0 0 0 0 0 0 0 0 0 0 0 0 0 0 0 0 0 0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1 1 0 0 1 0 0 0 0 0 0 0 0 0 0 0 0 0 0 0 0 0 0 0 0 0 0 0 0 0 0 0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0 0 0 0 0 0 0 0 0 0 0 0 0 0 0 0 0 0 0 0 0 0 0 0 0 0 0 0 0 0 0 0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0 0 0 0 0 0 0 0 0 0 0 0 0 0 0 0 0 0 0 0 0 0 0 0 0 0 0 0 0 0 0 0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0 0 0 0 0 0 0 0 0 0 0 0 0 0 0 0 0 0 0 0 0 0 0 0 0 0 0 0 0 0 0 0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0 0 0 0 0 0 0 0 0 0 0 0 0 0 0 0 0 0 0 0 0 0 0 0 0 0 0 0 0 0 0 0</w:t>
            </w:r>
          </w:p>
        </w:tc>
      </w:tr>
    </w:tbl>
    <w:p w14:paraId="645A9D69" w14:textId="77777777" w:rsidR="000279DF" w:rsidRPr="000279DF" w:rsidRDefault="000279DF" w:rsidP="000279DF">
      <w:pPr>
        <w:tabs>
          <w:tab w:val="left" w:pos="794"/>
          <w:tab w:val="left" w:pos="1191"/>
          <w:tab w:val="left" w:pos="1588"/>
          <w:tab w:val="left" w:pos="1985"/>
        </w:tabs>
        <w:overflowPunct w:val="0"/>
        <w:autoSpaceDE w:val="0"/>
        <w:autoSpaceDN w:val="0"/>
        <w:adjustRightInd w:val="0"/>
        <w:jc w:val="both"/>
        <w:textAlignment w:val="baseline"/>
        <w:rPr>
          <w:rFonts w:ascii="Times New Roman" w:eastAsia="MS Mincho" w:hAnsi="Times New Roman" w:cs="Times New Roman"/>
          <w:sz w:val="20"/>
          <w:szCs w:val="20"/>
          <w:lang w:eastAsia="en-US"/>
        </w:rPr>
      </w:pPr>
    </w:p>
    <w:p w14:paraId="0355A01D" w14:textId="77777777" w:rsidR="000279DF" w:rsidRPr="000279DF" w:rsidRDefault="000279DF" w:rsidP="00964555">
      <w:pPr>
        <w:keepNext/>
        <w:keepLines/>
        <w:numPr>
          <w:ilvl w:val="0"/>
          <w:numId w:val="22"/>
        </w:numPr>
        <w:tabs>
          <w:tab w:val="left" w:pos="794"/>
          <w:tab w:val="left" w:pos="1191"/>
          <w:tab w:val="left" w:pos="1588"/>
          <w:tab w:val="left" w:pos="1985"/>
        </w:tabs>
        <w:overflowPunct w:val="0"/>
        <w:autoSpaceDE w:val="0"/>
        <w:autoSpaceDN w:val="0"/>
        <w:adjustRightInd w:val="0"/>
        <w:spacing w:before="160"/>
        <w:jc w:val="both"/>
        <w:textAlignment w:val="baseline"/>
        <w:rPr>
          <w:rFonts w:ascii="Times New Roman" w:eastAsia="Batang" w:hAnsi="Times New Roman" w:cs="Times New Roman"/>
          <w:b/>
          <w:sz w:val="24"/>
          <w:szCs w:val="20"/>
          <w:lang w:eastAsia="en-US"/>
        </w:rPr>
      </w:pPr>
      <w:r w:rsidRPr="000279DF">
        <w:rPr>
          <w:rFonts w:ascii="Times New Roman" w:eastAsia="Batang" w:hAnsi="Times New Roman" w:cs="Times New Roman"/>
          <w:b/>
          <w:sz w:val="24"/>
          <w:szCs w:val="20"/>
          <w:lang w:eastAsia="en-US"/>
        </w:rPr>
        <w:t>Input for turbo encoder (256 bits payload + 32 bits CRC = 288 bits)</w:t>
      </w:r>
    </w:p>
    <w:p w14:paraId="06EC1948" w14:textId="77777777" w:rsidR="000279DF" w:rsidRPr="000279DF" w:rsidRDefault="000279DF" w:rsidP="000279DF">
      <w:pPr>
        <w:rPr>
          <w:rFonts w:eastAsia="SimSun"/>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0279DF" w:rsidRPr="000279DF" w14:paraId="1DA71FE7" w14:textId="77777777" w:rsidTr="00E16E22">
        <w:tc>
          <w:tcPr>
            <w:tcW w:w="10031" w:type="dxa"/>
            <w:shd w:val="clear" w:color="auto" w:fill="auto"/>
          </w:tcPr>
          <w:p w14:paraId="2A92A11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i/>
                <w:strike/>
                <w:color w:val="0070C0"/>
                <w:szCs w:val="20"/>
                <w:lang w:val="fr-FR" w:eastAsia="ko-KR"/>
              </w:rPr>
            </w:pPr>
            <w:r w:rsidRPr="000279DF">
              <w:rPr>
                <w:rFonts w:ascii="Times New Roman" w:eastAsia="MS Mincho" w:hAnsi="Times New Roman" w:cs="Times New Roman"/>
                <w:i/>
                <w:strike/>
                <w:color w:val="0070C0"/>
                <w:szCs w:val="20"/>
                <w:lang w:val="fr-FR" w:eastAsia="ko-KR"/>
              </w:rPr>
              <w:t xml:space="preserve">0 1 0 1 0 0 0 0 0 0 0 0 1 1 1 0 1 0 1 1 0 1 1 1 1 0 0 1 1 0 1 0 0 0 1 0 1 0 1 0 0 1 1 1 0 1 0 1 1 0 1 1 1 1 0 0 1 1 0 1 0 0 0 1 0 1 1 0 0 0 1 0 0 0 0 0 0 0 0 0 0 0 0 0 0 0 0 0 0 0 1 1 0 0 1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0 </w:t>
            </w:r>
            <w:r w:rsidRPr="000279DF">
              <w:rPr>
                <w:rFonts w:ascii="Times New Roman" w:eastAsia="MS Mincho" w:hAnsi="Times New Roman" w:cs="Times New Roman"/>
                <w:b/>
                <w:bCs/>
                <w:i/>
                <w:strike/>
                <w:color w:val="0070C0"/>
                <w:szCs w:val="20"/>
                <w:lang w:val="fr-FR" w:eastAsia="ko-KR"/>
              </w:rPr>
              <w:t>0 0 0 1 1 0 1 1 1 1 0 0 0 1 1 0 0 0 0 0 1 1 1 0 1 1 0 1 0 1 0 1</w:t>
            </w:r>
          </w:p>
          <w:p w14:paraId="563AE99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i/>
                <w:szCs w:val="20"/>
                <w:lang w:val="fr-FR" w:eastAsia="ko-KR"/>
              </w:rPr>
            </w:pPr>
          </w:p>
          <w:p w14:paraId="2D1F1CF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i/>
                <w:color w:val="0070C0"/>
                <w:szCs w:val="20"/>
                <w:lang w:val="fr-FR" w:eastAsia="ko-KR"/>
              </w:rPr>
            </w:pPr>
            <w:r w:rsidRPr="000279DF">
              <w:rPr>
                <w:rFonts w:ascii="Times New Roman" w:eastAsia="MS Mincho" w:hAnsi="Times New Roman" w:cs="Times New Roman"/>
                <w:i/>
                <w:color w:val="0070C0"/>
                <w:szCs w:val="20"/>
                <w:lang w:val="fr-FR" w:eastAsia="ko-KR"/>
              </w:rPr>
              <w:t>0 1 0 1 0 0 0 1 1 1 0 0 0 0 0 0 0 0 1 1 1 0 1 0 1 1 0 1 1 1 1 0</w:t>
            </w:r>
            <w:r w:rsidRPr="000279DF">
              <w:rPr>
                <w:rFonts w:ascii="Malgun Gothic" w:eastAsia="Malgun Gothic" w:hAnsi="Malgun Gothic" w:cs="Times New Roman" w:hint="eastAsia"/>
                <w:i/>
                <w:color w:val="0070C0"/>
                <w:szCs w:val="20"/>
                <w:lang w:val="fr-FR" w:eastAsia="ko-KR"/>
              </w:rPr>
              <w:t xml:space="preserve"> </w:t>
            </w:r>
            <w:r w:rsidRPr="000279DF">
              <w:rPr>
                <w:rFonts w:ascii="Times New Roman" w:eastAsia="MS Mincho" w:hAnsi="Times New Roman" w:cs="Times New Roman"/>
                <w:i/>
                <w:color w:val="0070C0"/>
                <w:szCs w:val="20"/>
                <w:lang w:val="fr-FR" w:eastAsia="ko-KR"/>
              </w:rPr>
              <w:t>0 1 1 0 1 0 0 0 1 0 1 0 1 0 0 1 1 1 0 1 0 1 1 0 1 1 1 1 0 0 1 1</w:t>
            </w:r>
            <w:r w:rsidRPr="000279DF">
              <w:rPr>
                <w:rFonts w:ascii="Times New Roman" w:eastAsia="Malgun Gothic" w:hAnsi="Times New Roman" w:cs="Times New Roman" w:hint="eastAsia"/>
                <w:i/>
                <w:color w:val="0070C0"/>
                <w:szCs w:val="20"/>
                <w:lang w:val="fr-FR" w:eastAsia="ko-KR"/>
              </w:rPr>
              <w:t xml:space="preserve"> </w:t>
            </w:r>
            <w:r w:rsidRPr="000279DF">
              <w:rPr>
                <w:rFonts w:ascii="Times New Roman" w:eastAsia="MS Mincho" w:hAnsi="Times New Roman" w:cs="Times New Roman"/>
                <w:i/>
                <w:color w:val="0070C0"/>
                <w:szCs w:val="20"/>
                <w:lang w:val="fr-FR" w:eastAsia="ko-KR"/>
              </w:rPr>
              <w:t>0 1 0 0 0 1 0 1 1 0 0 0 1 0 0 0 0 0 0 0 0 0 0 0 0 0 0 0 0 0 0 0</w:t>
            </w:r>
            <w:r w:rsidRPr="000279DF">
              <w:rPr>
                <w:rFonts w:ascii="Malgun Gothic" w:eastAsia="Malgun Gothic" w:hAnsi="Malgun Gothic" w:cs="Times New Roman" w:hint="eastAsia"/>
                <w:i/>
                <w:color w:val="0070C0"/>
                <w:szCs w:val="20"/>
                <w:lang w:val="fr-FR" w:eastAsia="ko-KR"/>
              </w:rPr>
              <w:t xml:space="preserve"> </w:t>
            </w:r>
            <w:r w:rsidRPr="000279DF">
              <w:rPr>
                <w:rFonts w:ascii="Times New Roman" w:eastAsia="MS Mincho" w:hAnsi="Times New Roman" w:cs="Times New Roman"/>
                <w:i/>
                <w:color w:val="0070C0"/>
                <w:szCs w:val="20"/>
                <w:lang w:val="fr-FR" w:eastAsia="ko-KR"/>
              </w:rPr>
              <w:t>1 1 0 0 1 0 0 0 0 0 0 0 0 0 0 0 0 0 0 0 0 0 0 0 0 0 0 0 0 0 0 0</w:t>
            </w:r>
            <w:r w:rsidRPr="000279DF">
              <w:rPr>
                <w:rFonts w:ascii="Times New Roman" w:eastAsia="Malgun Gothic" w:hAnsi="Times New Roman" w:cs="Times New Roman" w:hint="eastAsia"/>
                <w:i/>
                <w:color w:val="0070C0"/>
                <w:szCs w:val="20"/>
                <w:lang w:val="fr-FR" w:eastAsia="ko-KR"/>
              </w:rPr>
              <w:t xml:space="preserve"> </w:t>
            </w:r>
            <w:r w:rsidRPr="000279DF">
              <w:rPr>
                <w:rFonts w:ascii="Times New Roman" w:eastAsia="MS Mincho" w:hAnsi="Times New Roman" w:cs="Times New Roman"/>
                <w:i/>
                <w:color w:val="0070C0"/>
                <w:szCs w:val="20"/>
                <w:lang w:val="fr-FR" w:eastAsia="ko-KR"/>
              </w:rPr>
              <w:t>0 0 0 0 0 0 0 0 0 0 0 0 0 0 0 0 0 0 0 0 0 0 0 0 0 0 0 0 0 0 0 0</w:t>
            </w:r>
            <w:r w:rsidRPr="000279DF">
              <w:rPr>
                <w:rFonts w:ascii="Malgun Gothic" w:eastAsia="Malgun Gothic" w:hAnsi="Malgun Gothic" w:cs="Times New Roman" w:hint="eastAsia"/>
                <w:i/>
                <w:color w:val="0070C0"/>
                <w:szCs w:val="20"/>
                <w:lang w:val="fr-FR" w:eastAsia="ko-KR"/>
              </w:rPr>
              <w:t xml:space="preserve"> </w:t>
            </w:r>
            <w:r w:rsidRPr="000279DF">
              <w:rPr>
                <w:rFonts w:ascii="Times New Roman" w:eastAsia="MS Mincho" w:hAnsi="Times New Roman" w:cs="Times New Roman"/>
                <w:i/>
                <w:color w:val="0070C0"/>
                <w:szCs w:val="20"/>
                <w:lang w:val="fr-FR" w:eastAsia="ko-KR"/>
              </w:rPr>
              <w:t>0 0 0 0 0 0 0 0 0 0 0 0 0 0 0 0 0 0 0 0 0 0 0 0 0 0 0 0 0 0 0 0</w:t>
            </w:r>
            <w:r w:rsidRPr="000279DF">
              <w:rPr>
                <w:rFonts w:ascii="Times New Roman" w:eastAsia="Malgun Gothic" w:hAnsi="Times New Roman" w:cs="Times New Roman" w:hint="eastAsia"/>
                <w:i/>
                <w:color w:val="0070C0"/>
                <w:szCs w:val="20"/>
                <w:lang w:val="fr-FR" w:eastAsia="ko-KR"/>
              </w:rPr>
              <w:t xml:space="preserve"> </w:t>
            </w:r>
            <w:r w:rsidRPr="000279DF">
              <w:rPr>
                <w:rFonts w:ascii="Times New Roman" w:eastAsia="MS Mincho" w:hAnsi="Times New Roman" w:cs="Times New Roman"/>
                <w:i/>
                <w:color w:val="0070C0"/>
                <w:szCs w:val="20"/>
                <w:lang w:val="fr-FR" w:eastAsia="ko-KR"/>
              </w:rPr>
              <w:t>0 0 0 0 0 0 0 0 0 0 0 0 0 0 0 0 0 0 0 0 0 0 0 0 0 0 0 0 0 0 0 0</w:t>
            </w:r>
            <w:r w:rsidRPr="000279DF">
              <w:rPr>
                <w:rFonts w:ascii="Malgun Gothic" w:eastAsia="Malgun Gothic" w:hAnsi="Malgun Gothic" w:cs="Times New Roman" w:hint="eastAsia"/>
                <w:i/>
                <w:color w:val="0070C0"/>
                <w:szCs w:val="20"/>
                <w:lang w:val="fr-FR" w:eastAsia="ko-KR"/>
              </w:rPr>
              <w:t xml:space="preserve"> </w:t>
            </w:r>
            <w:r w:rsidRPr="000279DF">
              <w:rPr>
                <w:rFonts w:ascii="Times New Roman" w:eastAsia="MS Mincho" w:hAnsi="Times New Roman" w:cs="Times New Roman"/>
                <w:i/>
                <w:color w:val="0070C0"/>
                <w:szCs w:val="20"/>
                <w:lang w:val="fr-FR" w:eastAsia="ko-KR"/>
              </w:rPr>
              <w:t>0 0 0 0 0 0 0 0 0 0 0 0 0 0 0 0 0 0 0 0 0 0 0 0 0 0 0 0 0 0 0 0</w:t>
            </w:r>
            <w:r w:rsidRPr="000279DF">
              <w:rPr>
                <w:rFonts w:ascii="Times New Roman" w:eastAsia="Malgun Gothic" w:hAnsi="Times New Roman" w:cs="Times New Roman" w:hint="eastAsia"/>
                <w:i/>
                <w:color w:val="0070C0"/>
                <w:szCs w:val="20"/>
                <w:lang w:val="fr-FR" w:eastAsia="ko-KR"/>
              </w:rPr>
              <w:t xml:space="preserve"> </w:t>
            </w:r>
            <w:r w:rsidRPr="000279DF">
              <w:rPr>
                <w:rFonts w:ascii="Times New Roman" w:eastAsia="MS Mincho" w:hAnsi="Times New Roman" w:cs="Times New Roman"/>
                <w:b/>
                <w:i/>
                <w:color w:val="0070C0"/>
                <w:szCs w:val="20"/>
                <w:lang w:val="fr-FR" w:eastAsia="ko-KR"/>
              </w:rPr>
              <w:t>0 1 0 1 1 0 1 0 1 1 1 1 0 0 1 0 1 0 0 1 0 1 0 0 0 1 1 1 1 1 0 0</w:t>
            </w:r>
          </w:p>
        </w:tc>
      </w:tr>
    </w:tbl>
    <w:p w14:paraId="2F7F912C" w14:textId="77777777" w:rsidR="000279DF" w:rsidRPr="000279DF" w:rsidRDefault="000279DF" w:rsidP="000279DF">
      <w:pPr>
        <w:keepNext/>
        <w:keepLines/>
        <w:tabs>
          <w:tab w:val="left" w:pos="794"/>
          <w:tab w:val="left" w:pos="1191"/>
          <w:tab w:val="left" w:pos="1588"/>
          <w:tab w:val="left" w:pos="1985"/>
        </w:tabs>
        <w:overflowPunct w:val="0"/>
        <w:autoSpaceDE w:val="0"/>
        <w:autoSpaceDN w:val="0"/>
        <w:adjustRightInd w:val="0"/>
        <w:spacing w:before="160"/>
        <w:ind w:left="1230"/>
        <w:jc w:val="both"/>
        <w:textAlignment w:val="baseline"/>
        <w:rPr>
          <w:rFonts w:ascii="Times New Roman" w:eastAsia="Batang" w:hAnsi="Times New Roman" w:cs="Times New Roman"/>
          <w:b/>
          <w:sz w:val="24"/>
          <w:szCs w:val="20"/>
          <w:lang w:eastAsia="en-US"/>
        </w:rPr>
      </w:pPr>
    </w:p>
    <w:p w14:paraId="4BF11DED" w14:textId="77777777" w:rsidR="000279DF" w:rsidRPr="000279DF" w:rsidRDefault="000279DF" w:rsidP="00964555">
      <w:pPr>
        <w:keepNext/>
        <w:keepLines/>
        <w:numPr>
          <w:ilvl w:val="0"/>
          <w:numId w:val="22"/>
        </w:numPr>
        <w:tabs>
          <w:tab w:val="left" w:pos="794"/>
          <w:tab w:val="left" w:pos="1191"/>
          <w:tab w:val="left" w:pos="1588"/>
          <w:tab w:val="left" w:pos="1985"/>
        </w:tabs>
        <w:overflowPunct w:val="0"/>
        <w:autoSpaceDE w:val="0"/>
        <w:autoSpaceDN w:val="0"/>
        <w:adjustRightInd w:val="0"/>
        <w:spacing w:before="160"/>
        <w:jc w:val="both"/>
        <w:textAlignment w:val="baseline"/>
        <w:rPr>
          <w:rFonts w:ascii="Times New Roman" w:eastAsia="Batang" w:hAnsi="Times New Roman" w:cs="Times New Roman"/>
          <w:b/>
          <w:sz w:val="24"/>
          <w:szCs w:val="20"/>
          <w:lang w:eastAsia="en-US"/>
        </w:rPr>
      </w:pPr>
      <w:r w:rsidRPr="000279DF">
        <w:rPr>
          <w:rFonts w:ascii="Times New Roman" w:eastAsia="Batang" w:hAnsi="Times New Roman" w:cs="Times New Roman"/>
          <w:b/>
          <w:sz w:val="24"/>
          <w:szCs w:val="20"/>
          <w:lang w:val="fr-FR" w:eastAsia="en-US"/>
        </w:rPr>
        <w:br w:type="page"/>
      </w:r>
      <w:r w:rsidRPr="000279DF">
        <w:rPr>
          <w:rFonts w:ascii="Times New Roman" w:eastAsia="Batang" w:hAnsi="Times New Roman" w:cs="Times New Roman"/>
          <w:b/>
          <w:sz w:val="24"/>
          <w:szCs w:val="20"/>
          <w:lang w:eastAsia="en-US"/>
        </w:rPr>
        <w:lastRenderedPageBreak/>
        <w:t>Turbo encoded data with flushing (288 bits / ¾ FEC rate + 10 FEC tail bits = 394</w:t>
      </w:r>
      <w:r w:rsidRPr="000279DF">
        <w:rPr>
          <w:rFonts w:ascii="Times New Roman" w:eastAsia="Batang" w:hAnsi="Times New Roman" w:cs="Times New Roman"/>
          <w:b/>
          <w:sz w:val="24"/>
          <w:szCs w:val="20"/>
          <w:lang w:eastAsia="ko-KR"/>
        </w:rPr>
        <w:t> </w:t>
      </w:r>
      <w:r w:rsidRPr="000279DF">
        <w:rPr>
          <w:rFonts w:ascii="Times New Roman" w:eastAsia="Batang" w:hAnsi="Times New Roman" w:cs="Times New Roman"/>
          <w:b/>
          <w:sz w:val="24"/>
          <w:szCs w:val="20"/>
          <w:lang w:eastAsia="en-US"/>
        </w:rPr>
        <w:t>bits)</w:t>
      </w:r>
    </w:p>
    <w:p w14:paraId="7C15D7DF" w14:textId="77777777" w:rsidR="000279DF" w:rsidRPr="000279DF" w:rsidRDefault="000279DF" w:rsidP="000279DF">
      <w:pPr>
        <w:rPr>
          <w:rFonts w:eastAsia="SimSun"/>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0279DF" w:rsidRPr="000279DF" w14:paraId="4E20993A" w14:textId="77777777" w:rsidTr="00E16E22">
        <w:tc>
          <w:tcPr>
            <w:tcW w:w="10031" w:type="dxa"/>
            <w:shd w:val="clear" w:color="auto" w:fill="auto"/>
          </w:tcPr>
          <w:p w14:paraId="6D0790DA" w14:textId="77777777" w:rsidR="000279DF" w:rsidRPr="000279DF" w:rsidRDefault="000279DF" w:rsidP="000279D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trike/>
                <w:color w:val="0070C0"/>
                <w:szCs w:val="20"/>
                <w:lang w:val="fr-FR" w:eastAsia="ko-KR"/>
              </w:rPr>
            </w:pPr>
            <w:r w:rsidRPr="000279DF">
              <w:rPr>
                <w:rFonts w:ascii="Times New Roman" w:eastAsia="MS Mincho" w:hAnsi="Times New Roman" w:cs="Times New Roman"/>
                <w:strike/>
                <w:color w:val="0070C0"/>
                <w:szCs w:val="20"/>
                <w:lang w:val="fr-FR" w:eastAsia="ko-KR"/>
              </w:rPr>
              <w:t xml:space="preserve">0 0 1 0 1 0 0 0 0 0 0 0 0 0 0 0 1 0 1 1 0 1 0 1 1 1 1 0 1 1 1 1 1 0 0 0 1 1 0 0 1 0 0 0 0 1 0 1 1 1 0 1 0 0 1 1 1 0 1 0 1 0 1 1 1 1 0 1 1 1 1 0 0 1 0 1 1 0 1 0 0 0 0 0 1 0 1 0 1 0 0 0 0 1 0 1 0 0 0 0 0 0 0 0 0 1 0 0 0 0 0 1 0 1 0 0 0 0 0 1 1 0 1 0 0 1 0 0 0 1 0 0 0 0 0 1 0 0 0 0 0 0 0 0 0 0 0 0 0 0 0 1 0 1 0 0 0 0 0 0 0 1 0 0 0 0 0 0 0 1 0 0 0 0 0 0 0 0 0 0 0 0 0 0 0 1 0 0 0 0 0 0 0 0 0 0 0 0 0 0 0 0 0 0 0 0 0 0 0 1 0 0 0 0 0 1 0 1 0 0 0 0 0 0 0 1 0 0 0 0 0 1 0 0 0 0 0 0 0 1 0 1 0 0 0 0 0 1 0 0 0 0 0 0 0 1 0 0 0 0 0 0 0 1 0 1 0 0 0 0 0 0 0 1 0 0 0 0 0 0 0 1 0 0 0 0 0 0 0 0 0 0 0 0 0 1 0 1 0 0 0 0 0 0 0 0 0 0 0 0 0 1 0 0 0 0 0 0 0 1 0 1 0 0 0 0 0 1 0 1 0 0 0 0 0 0 0 1 0 0 0 0 0 1 0 0 1 1 0 1 1 0 1 1 1 0 0 0 1 0 1 0 0 0 0 0 0 1 1 0 1 1 0 1 1 0 0 1 1 0 1 0 1 1 </w:t>
            </w:r>
            <w:r w:rsidRPr="000279DF">
              <w:rPr>
                <w:rFonts w:ascii="Times New Roman" w:eastAsia="MS Mincho" w:hAnsi="Times New Roman" w:cs="Times New Roman"/>
                <w:b/>
                <w:bCs/>
                <w:strike/>
                <w:color w:val="0070C0"/>
                <w:szCs w:val="20"/>
                <w:lang w:val="fr-FR" w:eastAsia="ko-KR"/>
              </w:rPr>
              <w:t>0 0 1 1 0 1 0 0 0 1</w:t>
            </w:r>
          </w:p>
          <w:p w14:paraId="564CEB5D" w14:textId="77777777" w:rsidR="000279DF" w:rsidRPr="000279DF" w:rsidRDefault="000279DF" w:rsidP="000279D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Cs w:val="20"/>
                <w:lang w:val="fr-FR" w:eastAsia="ko-KR"/>
              </w:rPr>
            </w:pPr>
          </w:p>
          <w:p w14:paraId="5FEE257A" w14:textId="77777777" w:rsidR="000279DF" w:rsidRPr="000279DF" w:rsidRDefault="000279DF" w:rsidP="000279D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color w:val="0070C0"/>
                <w:szCs w:val="20"/>
                <w:lang w:val="fr-FR" w:eastAsia="ko-KR"/>
              </w:rPr>
            </w:pPr>
            <w:r w:rsidRPr="000279DF">
              <w:rPr>
                <w:rFonts w:ascii="Times New Roman" w:eastAsia="MS Mincho" w:hAnsi="Times New Roman" w:cs="Times New Roman"/>
                <w:color w:val="0070C0"/>
                <w:szCs w:val="20"/>
                <w:lang w:val="fr-FR" w:eastAsia="ko-KR"/>
              </w:rPr>
              <w:t>0 0 1 0 1 0 0 0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0 0 1 1 1 0 0 0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1 1 1 1 0 1 0 1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1 1 1 0 1 1 1 1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1 0 0 0 1 1 0 0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1 1 0 0 0 1 0 1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1 0 0 1 0 0 1 0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1 1 1 0 1 0 1 1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1 1 0 1 1 1 1 0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0 0 0 1 1 0 1 1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0 0 0 0 1 0 1 1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1 0 0 0 0 1 0 0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0 1 0 0 0 0 0 1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1 0 1 0 0 1 0 1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0 0 0 0 0 0 0 0 0 0 0 0 0 0 0 1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0 0 0 0 0 0 1 1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0 1 1 1 0 1 0 0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1 1 1 1 1 0 0 1</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1 1 0 1 0 0 1 0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0 1 1 0 0 0 1 0</w:t>
            </w:r>
            <w:r w:rsidRPr="000279DF">
              <w:rPr>
                <w:rFonts w:ascii="Malgun Gothic" w:eastAsia="Malgun Gothic" w:hAnsi="Malgun Gothic"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1 0 1 1 1 0 0 1</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b/>
                <w:color w:val="0070C0"/>
                <w:szCs w:val="20"/>
                <w:lang w:val="fr-FR" w:eastAsia="ko-KR"/>
              </w:rPr>
              <w:t>1 1 1 1 0 1 0 0 0 1</w:t>
            </w:r>
          </w:p>
        </w:tc>
      </w:tr>
    </w:tbl>
    <w:p w14:paraId="53A33317" w14:textId="77777777" w:rsidR="000279DF" w:rsidRPr="000279DF" w:rsidRDefault="000279DF" w:rsidP="000279DF">
      <w:pPr>
        <w:rPr>
          <w:rFonts w:eastAsia="SimSun"/>
          <w:sz w:val="20"/>
          <w:lang w:eastAsia="ko-KR"/>
        </w:rPr>
      </w:pPr>
    </w:p>
    <w:p w14:paraId="36EBDE36" w14:textId="77777777" w:rsidR="000279DF" w:rsidRPr="000279DF" w:rsidRDefault="000279DF" w:rsidP="00964555">
      <w:pPr>
        <w:keepNext/>
        <w:keepLines/>
        <w:numPr>
          <w:ilvl w:val="0"/>
          <w:numId w:val="22"/>
        </w:numPr>
        <w:tabs>
          <w:tab w:val="left" w:pos="794"/>
          <w:tab w:val="left" w:pos="1191"/>
          <w:tab w:val="left" w:pos="1588"/>
          <w:tab w:val="left" w:pos="1985"/>
        </w:tabs>
        <w:overflowPunct w:val="0"/>
        <w:autoSpaceDE w:val="0"/>
        <w:autoSpaceDN w:val="0"/>
        <w:adjustRightInd w:val="0"/>
        <w:spacing w:before="160"/>
        <w:jc w:val="both"/>
        <w:textAlignment w:val="baseline"/>
        <w:rPr>
          <w:rFonts w:ascii="Times New Roman" w:eastAsia="Batang" w:hAnsi="Times New Roman" w:cs="Times New Roman"/>
          <w:b/>
          <w:sz w:val="24"/>
          <w:szCs w:val="20"/>
          <w:lang w:eastAsia="en-US"/>
        </w:rPr>
      </w:pPr>
      <w:r w:rsidRPr="000279DF">
        <w:rPr>
          <w:rFonts w:ascii="Times New Roman" w:eastAsia="Batang" w:hAnsi="Times New Roman" w:cs="Times New Roman"/>
          <w:b/>
          <w:sz w:val="24"/>
          <w:szCs w:val="20"/>
          <w:lang w:eastAsia="en-US"/>
        </w:rPr>
        <w:t>Scrambled data (394 bits)</w:t>
      </w:r>
    </w:p>
    <w:p w14:paraId="11B883D4" w14:textId="77777777" w:rsidR="000279DF" w:rsidRPr="000279DF" w:rsidRDefault="000279DF" w:rsidP="000279DF">
      <w:pPr>
        <w:rPr>
          <w:rFonts w:eastAsia="SimSun"/>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0279DF" w:rsidRPr="000279DF" w14:paraId="357E7D7D" w14:textId="77777777" w:rsidTr="00E16E22">
        <w:tc>
          <w:tcPr>
            <w:tcW w:w="10031" w:type="dxa"/>
            <w:shd w:val="clear" w:color="auto" w:fill="auto"/>
          </w:tcPr>
          <w:p w14:paraId="6EA6170E"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trike/>
                <w:color w:val="0070C0"/>
                <w:szCs w:val="20"/>
                <w:lang w:val="fr-FR" w:eastAsia="ko-KR"/>
              </w:rPr>
            </w:pPr>
            <w:r w:rsidRPr="000279DF">
              <w:rPr>
                <w:rFonts w:ascii="Times New Roman" w:eastAsia="MS Mincho" w:hAnsi="Times New Roman" w:cs="Times New Roman"/>
                <w:strike/>
                <w:color w:val="0070C0"/>
                <w:szCs w:val="20"/>
                <w:lang w:val="fr-FR" w:eastAsia="ko-KR"/>
              </w:rPr>
              <w:t>0 0 1 0 1 0 1 1 1 1 1 1 0 1 1 0 1 0 1 1 1 1 0 1 1 1 0 1 1 0 1 1 1 0 1 1 1 1 0 0 0 0 1 1 1 1 0 1 0 1 1 1 0 0 0 0 0 0 1 1 1 0 0 0 0 0 0 1 0 1 1 1 0 0 1 1 0 0 1 0 1 0 1 1 1 1 0 1 1 1 1 1 0 1 1 0 1 0 1 1 0 0 1 1 0 1 1 0 1 0 0 0 1 1 1 0 1 0 1 1 0 1 0 1 0 0 0 1 1 0 1 1 1 1 1 1 0 0 1 1 1 1 0 0 0 0 0 0 0 1 0 1 1 1 0 0 1 0 0 0 0 1 0 1 1 0 1 1 0 1 1 1 0 0 0 0 0 1 0 1 1 0 1 0 1 1 1 0 0 0 0 1 1 1 0 1 1 1 1 1 1 1 0 0 0 1 0 0 1 0 0 0 0 0 0 1 1 1 0 1 1 0 1 0 1 1 0 0 0 0 1 0 0 1 0 1 1 1 1 0 0 1 0 0 1 0 1 0 1 1 0 0 0 0 1 1 0 0 1 1 1 0 0 1 1 1 0 0 1 1 0 0 1 1 0 1 0 0 1 1 0 1 1 0 1 0 1 1 0 1 1 0 1 0 1 1 1 0 1 1 1 0 1 1 0 1 1 1 1 1 1 1 0 0 0 1 1 0 1 0 0 1 0 0 0 1 0 1 0 0 0 1 1 0 1 0 0 1 0 1 1 0 0 0 1 1 1 0 1 0 1 0 1 0 1 1 0 1 1 0 0 1 0 0 1 0 0 0 0 1 0 0 1 1 0 0 1 1 0 1 1 1 1 1 0 0 1 0 1 0 1 1 1 1</w:t>
            </w:r>
          </w:p>
          <w:p w14:paraId="74CF796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Cs w:val="20"/>
                <w:lang w:val="fr-FR" w:eastAsia="ko-KR"/>
              </w:rPr>
            </w:pPr>
          </w:p>
          <w:p w14:paraId="567083D6"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color w:val="0070C0"/>
                <w:szCs w:val="20"/>
                <w:lang w:val="fr-FR" w:eastAsia="ko-KR"/>
              </w:rPr>
            </w:pPr>
            <w:r w:rsidRPr="000279DF">
              <w:rPr>
                <w:rFonts w:ascii="Times New Roman" w:eastAsia="MS Mincho" w:hAnsi="Times New Roman" w:cs="Times New Roman"/>
                <w:color w:val="0070C0"/>
                <w:szCs w:val="20"/>
                <w:lang w:val="fr-FR" w:eastAsia="ko-KR"/>
              </w:rPr>
              <w:t>0 0 1 0 1 0 1 1 1 1 0 0 1 1 1 0 0 0 0 0 1 0 0 1 1 1 0 0 0 0 0 1 1 1 0 1 1 1 1 1 0 0 1 1 0 1 0 0 0 1 1 0 0 1 1 0 0 0 0 0 0 0 0 1</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0 0 1 0 0 0 1 0 1 0 1 1 0 1 1 0 1 0 1 0 1 1 0 0 0 1 1 1 1 0 0 0 0 0 1 1 0 1 1 1 0 1 1 0 1 0 0 0 1 0 1 0 1 0 1 1 1 1 1 1 0 1 0 1</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0 1 0 1 1 0 1 1 0 0 1 1 1 1 0 0 0 0 0 0 0 1 0 0 1 0 0 0 1 0 0 1 0 0 0 1 1 0 1 0 0 0 1 1 0 0 0 1 0 1 0 1 1 0 1 1 1 0 1 0 0 0 0 0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1 1 0 1 1 1 1 0 1 1 0 0 0 1 0 0 1 1 0 0 0 0 0 0 1 0 0 1 1 0 1 1 1 0 0 0 0 0 1 1 0 1 0 1 1 1 1 0 0 0 0 0 1 0 1 0 1 1 0 0 0 0 1 0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0 0 1 1 1 0 0 0 1 0 0 0 1 1 0 1 1 0 0 1 0 0 1 1 0 0 1 0 1 0 1 1 0 1 1 0 1 0 1 1 1 1 1 1 1 0 1 0 0 1 1 1 1 1 1 1 0 0 0 1 1 0 1 0</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0 0 0 0 0 1 0 1 0 1 0 1 1 0 1 1 0 0 0 1 1 0 1 0 1 0 1 0 1 0 0 0 1 0 1 0 1 1 0 1 0 0 0 1 1 0 1 1 1 0 0 1 1 0 0 0 0 0 0 0 1 1 0 1</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S Mincho" w:hAnsi="Times New Roman" w:cs="Times New Roman"/>
                <w:color w:val="0070C0"/>
                <w:szCs w:val="20"/>
                <w:lang w:val="fr-FR" w:eastAsia="ko-KR"/>
              </w:rPr>
              <w:t>1 1 1 0 1 0 1 1 1 1</w:t>
            </w:r>
          </w:p>
        </w:tc>
      </w:tr>
    </w:tbl>
    <w:p w14:paraId="50A0E898" w14:textId="77777777" w:rsidR="000279DF" w:rsidRPr="000279DF" w:rsidRDefault="000279DF" w:rsidP="000279DF">
      <w:pPr>
        <w:rPr>
          <w:rFonts w:eastAsia="SimSun"/>
          <w:sz w:val="20"/>
          <w:lang w:eastAsia="ko-KR"/>
        </w:rPr>
      </w:pPr>
    </w:p>
    <w:p w14:paraId="4807F44C" w14:textId="77777777" w:rsidR="000279DF" w:rsidRPr="000279DF" w:rsidRDefault="000279DF" w:rsidP="00964555">
      <w:pPr>
        <w:keepNext/>
        <w:keepLines/>
        <w:numPr>
          <w:ilvl w:val="0"/>
          <w:numId w:val="22"/>
        </w:numPr>
        <w:tabs>
          <w:tab w:val="left" w:pos="794"/>
          <w:tab w:val="left" w:pos="1191"/>
          <w:tab w:val="left" w:pos="1588"/>
          <w:tab w:val="left" w:pos="1985"/>
        </w:tabs>
        <w:overflowPunct w:val="0"/>
        <w:autoSpaceDE w:val="0"/>
        <w:autoSpaceDN w:val="0"/>
        <w:adjustRightInd w:val="0"/>
        <w:spacing w:before="160"/>
        <w:jc w:val="both"/>
        <w:textAlignment w:val="baseline"/>
        <w:rPr>
          <w:rFonts w:ascii="Times New Roman" w:eastAsia="Batang" w:hAnsi="Times New Roman" w:cs="Times New Roman"/>
          <w:b/>
          <w:sz w:val="24"/>
          <w:szCs w:val="20"/>
          <w:lang w:eastAsia="en-US"/>
        </w:rPr>
      </w:pPr>
      <w:r w:rsidRPr="000279DF">
        <w:rPr>
          <w:rFonts w:ascii="Times New Roman" w:eastAsia="Batang" w:hAnsi="Times New Roman" w:cs="Times New Roman"/>
          <w:b/>
          <w:sz w:val="24"/>
          <w:szCs w:val="20"/>
          <w:lang w:eastAsia="en-US"/>
        </w:rPr>
        <w:lastRenderedPageBreak/>
        <w:t xml:space="preserve">Symbol mapped with QPSK (27 symbols </w:t>
      </w:r>
      <w:proofErr w:type="spellStart"/>
      <w:r w:rsidRPr="000279DF">
        <w:rPr>
          <w:rFonts w:ascii="Times New Roman" w:eastAsia="Batang" w:hAnsi="Times New Roman" w:cs="Times New Roman"/>
          <w:b/>
          <w:sz w:val="24"/>
          <w:szCs w:val="20"/>
          <w:lang w:eastAsia="en-US"/>
        </w:rPr>
        <w:t>syncword</w:t>
      </w:r>
      <w:proofErr w:type="spellEnd"/>
      <w:r w:rsidRPr="000279DF">
        <w:rPr>
          <w:rFonts w:ascii="Times New Roman" w:eastAsia="Batang" w:hAnsi="Times New Roman" w:cs="Times New Roman"/>
          <w:b/>
          <w:sz w:val="24"/>
          <w:szCs w:val="20"/>
          <w:lang w:eastAsia="en-US"/>
        </w:rPr>
        <w:t xml:space="preserve"> + 16 symbols Link ID + 197 symbols data = 240 symbols total)</w:t>
      </w:r>
    </w:p>
    <w:p w14:paraId="7433E2B8" w14:textId="77777777" w:rsidR="000279DF" w:rsidRPr="000279DF" w:rsidRDefault="000279DF" w:rsidP="000279DF">
      <w:pPr>
        <w:rPr>
          <w:rFonts w:eastAsia="SimSun"/>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0279DF" w:rsidRPr="000279DF" w14:paraId="492734D7" w14:textId="77777777" w:rsidTr="00E16E22">
        <w:tc>
          <w:tcPr>
            <w:tcW w:w="10031" w:type="dxa"/>
            <w:shd w:val="clear" w:color="auto" w:fill="auto"/>
          </w:tcPr>
          <w:p w14:paraId="058DA84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szCs w:val="20"/>
                <w:lang w:eastAsia="ko-KR"/>
              </w:rPr>
            </w:pPr>
            <w:r w:rsidRPr="000279DF">
              <w:rPr>
                <w:rFonts w:ascii="Times New Roman" w:eastAsia="MS Mincho" w:hAnsi="Times New Roman" w:cs="Times New Roman"/>
                <w:szCs w:val="20"/>
                <w:lang w:eastAsia="ko-KR"/>
              </w:rPr>
              <w:t xml:space="preserve">-- </w:t>
            </w:r>
            <w:proofErr w:type="spellStart"/>
            <w:r w:rsidRPr="000279DF">
              <w:rPr>
                <w:rFonts w:ascii="Times New Roman" w:eastAsia="MS Mincho" w:hAnsi="Times New Roman" w:cs="Times New Roman"/>
                <w:szCs w:val="20"/>
                <w:lang w:eastAsia="ko-KR"/>
              </w:rPr>
              <w:t>Syncword</w:t>
            </w:r>
            <w:proofErr w:type="spellEnd"/>
            <w:r w:rsidRPr="000279DF">
              <w:rPr>
                <w:rFonts w:ascii="Times New Roman" w:eastAsia="MS Mincho" w:hAnsi="Times New Roman" w:cs="Times New Roman"/>
                <w:szCs w:val="20"/>
                <w:lang w:eastAsia="ko-KR"/>
              </w:rPr>
              <w:t xml:space="preserve"> symbols:</w:t>
            </w:r>
          </w:p>
          <w:p w14:paraId="267C7F6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Cs w:val="20"/>
                <w:lang w:eastAsia="ko-KR"/>
              </w:rPr>
            </w:pPr>
            <w:r w:rsidRPr="000279DF">
              <w:rPr>
                <w:rFonts w:ascii="Times New Roman" w:eastAsia="MS Mincho" w:hAnsi="Times New Roman" w:cs="Times New Roman"/>
                <w:szCs w:val="20"/>
                <w:lang w:eastAsia="ko-KR"/>
              </w:rPr>
              <w:t>(+0.7,+0.7), (+1.0,+0.0), (+0.7,+0.7), (+1.0,+0.0), (+0.7,+0.7), (+1.0,+0.0), (-0.7,-0.7), (-1.0,+0.0), (+0.7,+0.7), (+1.0,+0.0), (-0.7,-0.7), (+1.0,+0.0), (-0.7,-0.7), (+1.0,+0.0), (-0.7,-0.7), (-1.0,+0.0), (-0.7,-0.7), (-1.0,+0.0), (-0.7,-0.7), (+1.0,+0.0), (+0.7,+0.7), (-1.0,+0.0), (-0.7,-0.7), (+1.0,+0.0), (-0.7,-0.7), (+1.0,+0.0), (-0.7,-0.7),</w:t>
            </w:r>
          </w:p>
          <w:p w14:paraId="112FAE2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Cs w:val="20"/>
                <w:lang w:eastAsia="ko-KR"/>
              </w:rPr>
            </w:pPr>
          </w:p>
          <w:p w14:paraId="6D3959B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szCs w:val="20"/>
                <w:lang w:eastAsia="ko-KR"/>
              </w:rPr>
            </w:pPr>
            <w:r w:rsidRPr="000279DF">
              <w:rPr>
                <w:rFonts w:ascii="Times New Roman" w:eastAsia="MS Mincho" w:hAnsi="Times New Roman" w:cs="Times New Roman"/>
                <w:szCs w:val="20"/>
                <w:lang w:eastAsia="ko-KR"/>
              </w:rPr>
              <w:t>-- Link ID symbols:</w:t>
            </w:r>
          </w:p>
          <w:p w14:paraId="4C34E21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Cs w:val="20"/>
                <w:lang w:val="fr-FR" w:eastAsia="ko-KR"/>
              </w:rPr>
            </w:pPr>
            <w:r w:rsidRPr="000279DF">
              <w:rPr>
                <w:rFonts w:ascii="Times New Roman" w:eastAsia="MS Mincho" w:hAnsi="Times New Roman" w:cs="Times New Roman"/>
                <w:szCs w:val="20"/>
                <w:lang w:val="fr-FR" w:eastAsia="ko-KR"/>
              </w:rPr>
              <w:t>(+1.0,+0.0), (-0.7,+0.7), (+0.0,+1.0), (-0.7,+0.7), (+1.0,+0.0), (+0.7,-0.7), (+1.0,+0.0), (-0.7,+0.7), (+0.0,+1.0), (+0.7,+0.7), (+1.0,+0.0), (+0.7,-0.7), (+0.0,-1.0), (+0.7,+0.7), (+1.0,+0.0), (+0.7,+0.7),</w:t>
            </w:r>
          </w:p>
          <w:p w14:paraId="23D2167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Cs w:val="20"/>
                <w:lang w:val="fr-FR" w:eastAsia="ko-KR"/>
              </w:rPr>
            </w:pPr>
          </w:p>
          <w:p w14:paraId="4DB4E77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Cs w:val="20"/>
                <w:lang w:val="fr-FR" w:eastAsia="ko-KR"/>
              </w:rPr>
            </w:pPr>
            <w:r w:rsidRPr="000279DF">
              <w:rPr>
                <w:rFonts w:ascii="Times New Roman" w:eastAsia="MS Mincho" w:hAnsi="Times New Roman" w:cs="Times New Roman"/>
                <w:szCs w:val="20"/>
                <w:lang w:val="fr-FR" w:eastAsia="ko-KR"/>
              </w:rPr>
              <w:t>-- Data symbols:</w:t>
            </w:r>
          </w:p>
          <w:p w14:paraId="301F987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strike/>
                <w:color w:val="0070C0"/>
                <w:szCs w:val="20"/>
                <w:lang w:val="fr-FR" w:eastAsia="ko-KR"/>
              </w:rPr>
            </w:pPr>
            <w:r w:rsidRPr="000279DF">
              <w:rPr>
                <w:rFonts w:ascii="Times New Roman" w:eastAsia="Malgun Gothic" w:hAnsi="Times New Roman" w:cs="Times New Roman"/>
                <w:strike/>
                <w:color w:val="0070C0"/>
                <w:szCs w:val="20"/>
                <w:lang w:val="fr-FR" w:eastAsia="ko-KR"/>
              </w:rPr>
              <w:t>(-1.0,+0.0), (+0.7,-0.7), (+0.0,-1.0), (+0.7,+0.7), (+1.0,+0.0), (+0.7,+0.7), (+0.0,+1.0), (+0.7,-0.7), (+0.0,-1.0), (+0.7,+0.7), (+1.0,+0.0), (-0.7,+0.7), (+1.0,+0.0), (-0.7,+0.7), (+0.0,-1.0), (+0.7,+0.7), (+0.0,-1.0), (+0.7,+0.7), (+1.0,+0.0), (-0.7,-0.7), (-1.0,+0.0), (+0.7,+0.7), (+1.0,+0.0), (-0.7,+0.7), (+0.0,+1.0), (+0.7,+0.7), (-1.0,+0.0), (-0.7,-0.7), (-1.0,+0.0), (+0.7,+0.7), (+0.0,-1.0), (-0.7,-0.7), (-1.0,+0.0), (-0.7,+0.7), (+0.0,+1.0), (+0.7,+0.7), (-1.0,+0.0), (+0.7,+0.7), (-1.0,+0.0), (+0.7,-0.7), (+0.0,-1.0), (+0.7,+0.7), (+1.0,+0.0), (-0.7,+0.7), (+1.0,+0.0), (+0.7,+0.7), (+0.0,+1.0), (+0.7,-0.7), (+0.0,-1.0), (+0.7,+0.7), (-1.0,+0.0), (+0.7,+0.7), (+0.0,+1.0), (+0.7,-0.7), (+0.0,-1.0), (-0.7,-0.7), (+1.0,+0.0), (+0.7,-0.7), (+0.0,-1.0), (+0.7,+0.7), (+0.0,+1.0), (-0.7,+0.7), (-1.0,+0.0), (-0.7,+0.7), (+0.0,-1.0), (+0.7,+0.7), (+1.0,+0.0), (+0.7,+0.7), (-1.0,+0.0), (+0.7,+0.7), (+1.0,+0.0), (-0.7,-0.7), (-1.0,+0.0), (-0.7,-0.7), (+0.0,+1.0), (-0.7,+0.7), (+1.0,+0.0), (-0.7,-0.7), (+0.0,-1.0), (-0.7,-0.7), (+0.0,+1.0), (-0.7,+0.7), (+0.0,-1.0), (+0.7,+0.7), (+0.0,+1.0), (+0.7,+0.7), (-1.0,+0.0), (-0.7,-0.7), (+0.0,+1.0), (-0.7,+0.7), (+0.0,-1.0), (+0.7,-0.7), (+1.0,+0.0), (+0.7,-0.7), (-1.0,+0.0), (-0.7,+0.7), (+1.0,+0.0), (-0.7,+0.7), (+1.0,+0.0), (+0.7,+0.7), (+1.0,+0.0), (-0.7,-0.7), (+0.0,+1.0), (-0.7,-0.7), (+0.0,-1.0), (-0.7,-0.7), (-1.0,+0.0), (-0.7,+0.7), (+1.0,+0.0), (-0.7,+0.7), (+0.0,-1.0), (+0.7,-0.7), (+1.0,+0.0), (-0.7,-0.7), (-1.0,+0.0), (+0.7,-0.7), (+0.0,+1.0), (-0.7,+0.7), (+1.0,+0.0), (+0.7,-0.7), (+0.0,+1.0), (-0.7,-0.7), (+0.0,-1.0), (+0.7,-0.7), (+1.0,+0.0), (-0.7,-0.7), (-1.0,+0.0), (+0.7,+0.7), (-1.0,+0.0), (+0.7,+0.7), (+0.0,-1.0), (-0.7,+0.7), (+1.0,+0.0), (-0.7,-0.7), (+1.0,+0.0), (-0.7,-0.7), (+1.0,+0.0), (-0.7,+0.7), (-1.0,+0.0), (+0.7,+0.7), (+0.0,+1.0), (+0.7,-0.7), (+0.0,-1.0), (+0.7,+0.7), (+0.0,+1.0), (+0.7,-0.7), (+0.0,-1.0), (+0.7,+0.7), (+0.0,-1.0), (+0.7,+0.7), (+0.0,-1.0), (+0.7,+0.7), (+0.0,+1.0), (+0.7,+0.7), (+1.0,+0.0), (+0.7,+0.7), (-1.0,+0.0), (-0.7,+0.7), (+0.0,-1.0), (+0.7,-0.7), (+0.0,+1.0), (-0.7,-0.7), (+0.0,+1.0), (-0.7,+0.7), (-1.0,+0.0), (-0.7,+0.7), (+0.0,-1.0), (+0.7,-0.7), (+0.0,+1.0), (-0.7,+0.7), (+0.0,-1.0), (-0.7,-0.7), (+1.0,+0.0), (+0.7,-0.7), (+0.0,-1.0), (+0.7,-0.7), (+0.0,-1.0), (+0.7,+0.7), (+0.0,+1.0), (+0.7,-0.7), (+0.0,+1.0), (-0.7,-0.7), (+0.0,-1.0), (-0.7,-0.7), (+0.0,+1.0), (-0.7,-0.7), (+1.0,+0.0), (-0.7,-0.7), (+1.0,+0.0), (-0.7,+0.7), (+1.0,+0.0), (+0.7,+0.7), (-1.0,+0.0), (+0.7,-0.7), (+0.0,-1.0), (+0.7,+0.7), (+1.0,+0.0),</w:t>
            </w:r>
          </w:p>
          <w:p w14:paraId="4728F2D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szCs w:val="20"/>
                <w:lang w:val="fr-FR" w:eastAsia="ko-KR"/>
              </w:rPr>
            </w:pPr>
          </w:p>
          <w:p w14:paraId="08F8BAE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algun Gothic" w:hAnsi="Times New Roman" w:cs="Times New Roman"/>
                <w:color w:val="0070C0"/>
                <w:szCs w:val="20"/>
                <w:lang w:val="fr-FR" w:eastAsia="ko-KR"/>
              </w:rPr>
            </w:pPr>
            <w:r w:rsidRPr="000279DF">
              <w:rPr>
                <w:rFonts w:ascii="Times New Roman" w:eastAsia="Malgun Gothic" w:hAnsi="Times New Roman" w:cs="Times New Roman"/>
                <w:color w:val="0070C0"/>
                <w:szCs w:val="20"/>
                <w:lang w:val="fr-FR" w:eastAsia="ko-KR"/>
              </w:rPr>
              <w:lastRenderedPageBreak/>
              <w:t>(-1.0,+0.0), (+0.7,-0.7), (+0.0,-1.0), (+0.7,+0.7), (+1.0,+0.0), (-0.7,-0.7), (+1.0,+0.0), (+0.7,-0.7), (-1.0,+0.0), (-0.7,-0.7), (+0.0,-1.0), (-0.7,+0.7), (+1.0,+0.0), (-0.7,-0.7), (-1.0,+0.0), (-0.7,+0.7),(+1.0,+0.0), (-0.7,+0.7), (+1.0,+0.0), (+0.7,+0.7), (-1.0,+0.0), (+0.7,+0.7), (+0.0,+1.0), (-0.7,-0.7), (+0.0,+1.0), (+0.7,-0.7), (+0.0,+1.0), (+0.7,-0.7), (-1.0,+0.0), (-0.7,-0.7), (-1.0,+0.0), (-0.7,+0.7), (-1.0,+0.0), (+0.7,-0.7), (-1.0,+0.0), (+0.7,-0.7), (+0.0,-1.0), (+0.7,+0.7), (+0.0,+1.0), (+0.7,-0.7), (+0.0,-1.0), (+0.7,-0.7), (+1.0,+0.0), (-0.7,-0.7), (+0.0,+1.0), (+0.7,+0.7), (+0.0,-1.0), (-0.7,-0.7), (-1.0,+0.0), (+0.7,+0.7), (+0.0,+1.0), (+0.7,+0.7), (+0.0,+1.0), (+0.7,-0.7), (+0.0,-1.0), (-0.7,-0.7), (+0.0,-1.0), (+0.7,-0.7), (+0.0,-1.0), (+0.7,+0.7), (+1.0,+0.0), (+0.7,+0.7), (+0.0,+1.0), (-0.7,+0.7),</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(+0.0,+1.0), (-0.7,+0.7), (+0.0,-1.0), (+0.7,+0.7), (-1.0,+0.0), (+0.7,+0.7), (+1.0,+0.0), (-0.7,-0.7), (-1.0,+0.0), (-0.7,-0.7), (+0.0,+1.0), (-0.7,-0.7), (+0.0,-1.0), (-0.7,-0.7), (+0.0,-1.0), (-0.7,+0.7), (-1.0,+0.0), (-0.7,+0.7), (+0.0,-1.0), (+0.7,-0.7), (-1.0,+0.0), (+0.7,+0.7), (-1.0,+0.0), (-0.7,+0.7),</w:t>
            </w:r>
            <w:r w:rsidRPr="000279DF">
              <w:rPr>
                <w:rFonts w:ascii="Times New Roman" w:eastAsia="Malgun Gothic" w:hAnsi="Times New Roman" w:cs="Times New Roman" w:hint="eastAsia"/>
                <w:color w:val="0070C0"/>
                <w:szCs w:val="20"/>
                <w:lang w:val="fr-FR" w:eastAsia="ko-KR"/>
              </w:rPr>
              <w:t xml:space="preserve"> </w:t>
            </w:r>
            <w:r w:rsidRPr="000279DF">
              <w:rPr>
                <w:rFonts w:ascii="Times New Roman" w:eastAsia="Malgun Gothic" w:hAnsi="Times New Roman" w:cs="Times New Roman"/>
                <w:color w:val="0070C0"/>
                <w:szCs w:val="20"/>
                <w:lang w:val="fr-FR" w:eastAsia="ko-KR"/>
              </w:rPr>
              <w:t xml:space="preserve">(+0.0,+1.0), (-0.7,+0.7), (+0.0,-1.0), (+0.7,+0.7), (+0.0,-1.0), (+0.7,-0.7), (-1.0,+0.0), (-0.7,-0.7), (+1.0,+0.0), (-0.7,+0.7), (+1.0,+0.0), (+0.7,-0.7), (+1.0,+0.0), (-0.7,-0.7), (+0.0,+1.0), (-0.7,-0.7), (+1.0,+0.0), (-0.7,-0.7), (-1.0,+0.0), (-0.7,-0.7), (+0.0,-1.0), (-0.7,+0.7), (+0.0,-1.0), (+0.7,+0.7), (+0.0,-1.0), (-0.7,-0.7), (-1.0,+0.0), (+0.7,+0.7), (+0.0,+1.0), (-0.7,+0.7), (+1.0,+0.0), (+0.7,-0.7), (-1.0,+0.0), (-0.7,-0.7), (+0.0,-1.0), (+0.7,-0.7), (+1.0,+0.0), (-0.7,-0.7), (-1.0,+0.0), (+0.7,-0.7), (-1.0,+0.0), (+0.7,+0.7), (+0.0,-1.0), (-0.7,-0.7), (+0.0,-1.0), (-0.7,-0.7), (+1.0,+0.0), (-0.7,+0.7), (+0.0,-1.0), (-0.7,+0.7), (-1.0,+0.0), (+0.7,+0.7), (-1.0,+0.0), (+0.7,-0.7), (+0.0,-1.0), (+0.7,+0.7), (+0.0,+1.0), (+0.7,-0.7), (+0.0,-1.0), (+0.7,+0.7), (+1.0,+0.0), (+0.7,+0.7), (+0.0,-1.0), (+0.7,-0.7), (+0.0,+1.0), (+0.7,+0.7), (+1.0,+0.0), (+0.7,+0.7), (-1.0,+0.0), (-0.7,+0.7), (+0.0,-1.0), (+0.7,-0.7), (-1.0,+0.0), (-0.7,-0.7), (+0.0,+1.0), (-0.7,+0.7), (+0.0,+1.0), (-0.7,+0.7), (+0.0,-1.0), (+0.7,+0.7), (-1.0,+0.0), (-0.7,+0.7), (+0.0,-1.0), (+0.7,-0.7), (+0.0,-1.0), (+0.7,-0.7), (+0.0,-1.0), (-0.7,-0.7), (+0.0,-1.0), (+0.7,-0.7), (+1.0,+0.0), (-0.7,+0.7), (-1.0,+0.0), (-0.7,+0.7), (+0.0,-1.0), (+0.7,+0.7), (+0.0,-1.0), (-0.7,+0.7), (+0.0,-1.0), (-0.7,-0.7), (-1.0,+0.0), (-0.7,-0.7), (+1.0,+0.0), (-0.7,+0.7), (+1.0,+0.0), (+0.7,-0.7), (+0.0,-1.0), (+0.7,+0.7), (+1.0,+0.0) </w:t>
            </w:r>
          </w:p>
        </w:tc>
      </w:tr>
    </w:tbl>
    <w:p w14:paraId="0022FECA" w14:textId="77777777" w:rsidR="000279DF" w:rsidRPr="000279DF" w:rsidRDefault="000279DF" w:rsidP="000279DF">
      <w:pPr>
        <w:rPr>
          <w:rFonts w:eastAsia="SimSun"/>
        </w:rPr>
      </w:pPr>
    </w:p>
    <w:p w14:paraId="59954753" w14:textId="77777777" w:rsidR="000279DF" w:rsidRPr="000279DF" w:rsidRDefault="000279DF" w:rsidP="000279DF">
      <w:pPr>
        <w:rPr>
          <w:rFonts w:eastAsia="SimSun"/>
        </w:rPr>
      </w:pPr>
      <w:r w:rsidRPr="000279DF">
        <w:rPr>
          <w:rFonts w:eastAsia="SimSun"/>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5DC1F3D6" w14:textId="77777777" w:rsidTr="00E16E22">
        <w:trPr>
          <w:cantSplit/>
          <w:trHeight w:val="446"/>
          <w:tblHeader/>
          <w:jc w:val="right"/>
        </w:trPr>
        <w:tc>
          <w:tcPr>
            <w:tcW w:w="1322" w:type="dxa"/>
            <w:noWrap/>
          </w:tcPr>
          <w:p w14:paraId="4EDE20FB" w14:textId="77777777" w:rsidR="000279DF" w:rsidRPr="000279DF" w:rsidRDefault="000279DF" w:rsidP="000279DF">
            <w:pPr>
              <w:rPr>
                <w:rFonts w:eastAsia="SimSun"/>
                <w:b/>
                <w:bCs/>
              </w:rPr>
            </w:pPr>
            <w:r w:rsidRPr="000279DF">
              <w:rPr>
                <w:rFonts w:eastAsia="SimSun"/>
                <w:b/>
                <w:bCs/>
              </w:rPr>
              <w:lastRenderedPageBreak/>
              <w:t>Comment Number:</w:t>
            </w:r>
          </w:p>
          <w:p w14:paraId="3AA41FA4" w14:textId="77777777" w:rsidR="000279DF" w:rsidRPr="000279DF" w:rsidRDefault="000279DF" w:rsidP="000279DF">
            <w:pPr>
              <w:rPr>
                <w:rFonts w:eastAsia="SimSun"/>
                <w:b/>
                <w:bCs/>
              </w:rPr>
            </w:pPr>
            <w:r w:rsidRPr="000279DF">
              <w:rPr>
                <w:rFonts w:eastAsia="SimSun"/>
                <w:b/>
                <w:bCs/>
              </w:rPr>
              <w:t>Name-#</w:t>
            </w:r>
          </w:p>
        </w:tc>
        <w:tc>
          <w:tcPr>
            <w:tcW w:w="1248" w:type="dxa"/>
          </w:tcPr>
          <w:p w14:paraId="455EA3FB"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11"/>
            </w:r>
          </w:p>
        </w:tc>
        <w:tc>
          <w:tcPr>
            <w:tcW w:w="1303" w:type="dxa"/>
            <w:noWrap/>
          </w:tcPr>
          <w:p w14:paraId="5AC5A002"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6A986608" w14:textId="77777777" w:rsidR="000279DF" w:rsidRPr="000279DF" w:rsidRDefault="000279DF" w:rsidP="000279DF">
            <w:pPr>
              <w:rPr>
                <w:rFonts w:eastAsia="SimSun"/>
                <w:b/>
                <w:bCs/>
              </w:rPr>
            </w:pPr>
            <w:r w:rsidRPr="000279DF">
              <w:rPr>
                <w:rFonts w:eastAsia="SimSun"/>
                <w:b/>
                <w:bCs/>
              </w:rPr>
              <w:t>Section, Table, Figure</w:t>
            </w:r>
          </w:p>
          <w:p w14:paraId="738F4407" w14:textId="77777777" w:rsidR="000279DF" w:rsidRPr="000279DF" w:rsidRDefault="000279DF" w:rsidP="000279DF">
            <w:pPr>
              <w:rPr>
                <w:rFonts w:eastAsia="SimSun"/>
                <w:b/>
                <w:bCs/>
              </w:rPr>
            </w:pPr>
          </w:p>
        </w:tc>
        <w:tc>
          <w:tcPr>
            <w:tcW w:w="1548" w:type="dxa"/>
            <w:noWrap/>
          </w:tcPr>
          <w:p w14:paraId="5A31BBCC"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40FE79AB"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7D8E78EC" w14:textId="7319E36D" w:rsidR="000279DF" w:rsidRPr="000279DF" w:rsidRDefault="000279DF" w:rsidP="000279DF">
            <w:pPr>
              <w:rPr>
                <w:rFonts w:eastAsia="SimSun"/>
                <w:b/>
                <w:bCs/>
              </w:rPr>
            </w:pPr>
            <w:r w:rsidRPr="000279DF">
              <w:rPr>
                <w:rFonts w:eastAsia="SimSun"/>
                <w:b/>
                <w:bCs/>
              </w:rPr>
              <w:t xml:space="preserve">Proposed change to ITU-R M.2092-1, short editorial changes can </w:t>
            </w:r>
            <w:r w:rsidR="00C52730">
              <w:rPr>
                <w:rFonts w:eastAsia="SimSun"/>
                <w:b/>
                <w:bCs/>
              </w:rPr>
              <w:t>be included</w:t>
            </w:r>
            <w:r w:rsidRPr="000279DF">
              <w:rPr>
                <w:rFonts w:eastAsia="SimSun"/>
                <w:b/>
                <w:bCs/>
              </w:rPr>
              <w:t xml:space="preserve"> here (large changes should be documented below)</w:t>
            </w:r>
          </w:p>
        </w:tc>
      </w:tr>
      <w:tr w:rsidR="000279DF" w:rsidRPr="000279DF" w14:paraId="10FD3EB8" w14:textId="77777777" w:rsidTr="00E16E22">
        <w:trPr>
          <w:cantSplit/>
          <w:trHeight w:val="1500"/>
          <w:jc w:val="right"/>
        </w:trPr>
        <w:tc>
          <w:tcPr>
            <w:tcW w:w="1322" w:type="dxa"/>
          </w:tcPr>
          <w:p w14:paraId="74B44D8D"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9</w:t>
            </w:r>
          </w:p>
        </w:tc>
        <w:tc>
          <w:tcPr>
            <w:tcW w:w="1248" w:type="dxa"/>
          </w:tcPr>
          <w:p w14:paraId="4410213E" w14:textId="77777777" w:rsidR="000279DF" w:rsidRPr="000279DF" w:rsidRDefault="000279DF" w:rsidP="000279DF">
            <w:pPr>
              <w:rPr>
                <w:rFonts w:eastAsia="SimSun"/>
                <w:i/>
              </w:rPr>
            </w:pPr>
            <w:r w:rsidRPr="000279DF">
              <w:rPr>
                <w:rFonts w:eastAsia="SimSun"/>
                <w:i/>
              </w:rPr>
              <w:t>NA</w:t>
            </w:r>
          </w:p>
        </w:tc>
        <w:tc>
          <w:tcPr>
            <w:tcW w:w="1303" w:type="dxa"/>
          </w:tcPr>
          <w:p w14:paraId="39D82DA7"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4 / Section 4.9.7</w:t>
            </w:r>
          </w:p>
        </w:tc>
        <w:tc>
          <w:tcPr>
            <w:tcW w:w="1436" w:type="dxa"/>
          </w:tcPr>
          <w:p w14:paraId="355C2940" w14:textId="77777777" w:rsidR="000279DF" w:rsidRPr="000279DF" w:rsidRDefault="000279DF" w:rsidP="000279DF">
            <w:pPr>
              <w:rPr>
                <w:rFonts w:eastAsia="SimSun"/>
                <w:i/>
                <w:lang w:val="en-US" w:eastAsia="zh-CN"/>
              </w:rPr>
            </w:pPr>
            <w:r w:rsidRPr="000279DF">
              <w:rPr>
                <w:rFonts w:eastAsia="SimSun"/>
                <w:i/>
                <w:lang w:val="en-US" w:eastAsia="zh-CN"/>
              </w:rPr>
              <w:t>Table 41</w:t>
            </w:r>
          </w:p>
        </w:tc>
        <w:tc>
          <w:tcPr>
            <w:tcW w:w="1548" w:type="dxa"/>
          </w:tcPr>
          <w:p w14:paraId="2BA73DF7" w14:textId="77777777" w:rsidR="000279DF" w:rsidRPr="000279DF" w:rsidRDefault="000279DF" w:rsidP="000279DF">
            <w:pPr>
              <w:rPr>
                <w:rFonts w:eastAsia="SimSun"/>
                <w:i/>
              </w:rPr>
            </w:pPr>
            <w:r w:rsidRPr="000279DF">
              <w:rPr>
                <w:rFonts w:eastAsia="SimSun"/>
                <w:i/>
              </w:rPr>
              <w:t>Editorial</w:t>
            </w:r>
          </w:p>
        </w:tc>
        <w:tc>
          <w:tcPr>
            <w:tcW w:w="3526" w:type="dxa"/>
          </w:tcPr>
          <w:p w14:paraId="4A00EBAC" w14:textId="77777777" w:rsidR="000279DF" w:rsidRPr="000279DF" w:rsidRDefault="000279DF" w:rsidP="000279DF">
            <w:pPr>
              <w:jc w:val="both"/>
              <w:rPr>
                <w:rFonts w:eastAsia="Malgun Gothic" w:cs="Arial"/>
                <w:color w:val="000000"/>
                <w:shd w:val="clear" w:color="auto" w:fill="FAFBFC"/>
                <w:lang w:eastAsia="ko-KR"/>
              </w:rPr>
            </w:pPr>
            <w:r w:rsidRPr="000279DF">
              <w:rPr>
                <w:rFonts w:eastAsia="Malgun Gothic" w:cs="Arial"/>
                <w:color w:val="000000"/>
                <w:shd w:val="clear" w:color="auto" w:fill="FAFBFC"/>
                <w:lang w:eastAsia="ko-KR"/>
              </w:rPr>
              <w:t>In order for 2250 slots to be divided into Hex slots, the value of the TDMA frame size must be 3, 5, 10, 15, which is a divisor of 375</w:t>
            </w:r>
          </w:p>
        </w:tc>
        <w:tc>
          <w:tcPr>
            <w:tcW w:w="4425" w:type="dxa"/>
          </w:tcPr>
          <w:p w14:paraId="205DEF24" w14:textId="77777777" w:rsidR="000279DF" w:rsidRPr="000279DF" w:rsidRDefault="000279DF" w:rsidP="000279DF">
            <w:pPr>
              <w:jc w:val="both"/>
              <w:rPr>
                <w:rFonts w:eastAsia="Malgun Gothic" w:cs="Arial"/>
                <w:lang w:val="en-US" w:eastAsia="ko-KR"/>
              </w:rPr>
            </w:pPr>
            <w:r w:rsidRPr="000279DF">
              <w:rPr>
                <w:rFonts w:eastAsia="Malgun Gothic" w:cs="Arial"/>
                <w:lang w:val="en-US" w:eastAsia="ko-KR"/>
              </w:rPr>
              <w:t>From</w:t>
            </w:r>
          </w:p>
          <w:p w14:paraId="4EAC00C2" w14:textId="77777777" w:rsidR="000279DF" w:rsidRPr="000279DF" w:rsidRDefault="000279DF" w:rsidP="000279DF">
            <w:pPr>
              <w:jc w:val="both"/>
              <w:rPr>
                <w:rFonts w:eastAsia="SimSun" w:cs="Arial"/>
                <w:lang w:val="en-US" w:eastAsia="zh-CN"/>
              </w:rPr>
            </w:pPr>
          </w:p>
          <w:p w14:paraId="37A5F3A9" w14:textId="77777777" w:rsidR="000279DF" w:rsidRPr="000279DF" w:rsidRDefault="000279DF" w:rsidP="000279DF">
            <w:pPr>
              <w:jc w:val="both"/>
              <w:rPr>
                <w:rFonts w:eastAsia="SimSun" w:cs="Arial"/>
                <w:lang w:val="en-US" w:eastAsia="zh-CN"/>
              </w:rPr>
            </w:pPr>
            <w:r w:rsidRPr="000279DF">
              <w:rPr>
                <w:rFonts w:eastAsia="SimSun" w:cs="Arial"/>
                <w:lang w:val="en-US" w:eastAsia="zh-CN"/>
              </w:rPr>
              <w:t>“</w:t>
            </w:r>
            <w:r w:rsidRPr="000279DF">
              <w:rPr>
                <w:rFonts w:eastAsia="SimSun" w:cs="Arial"/>
                <w:color w:val="000000"/>
                <w:shd w:val="clear" w:color="auto" w:fill="FFFFFF"/>
              </w:rPr>
              <w:t>May have the following values: 2, 3, 5, 6, 9, 10, 15 (default)</w:t>
            </w:r>
            <w:r w:rsidRPr="000279DF">
              <w:rPr>
                <w:rFonts w:eastAsia="SimSun" w:cs="Arial"/>
                <w:lang w:val="en-US" w:eastAsia="zh-CN"/>
              </w:rPr>
              <w:t>”</w:t>
            </w:r>
          </w:p>
          <w:p w14:paraId="7481646C" w14:textId="77777777" w:rsidR="000279DF" w:rsidRPr="000279DF" w:rsidRDefault="000279DF" w:rsidP="000279DF">
            <w:pPr>
              <w:jc w:val="both"/>
              <w:rPr>
                <w:rFonts w:eastAsia="SimSun" w:cs="Arial"/>
                <w:lang w:val="en-US" w:eastAsia="zh-CN"/>
              </w:rPr>
            </w:pPr>
          </w:p>
          <w:p w14:paraId="22F66EC2" w14:textId="77777777" w:rsidR="000279DF" w:rsidRPr="000279DF" w:rsidRDefault="000279DF" w:rsidP="000279DF">
            <w:pPr>
              <w:jc w:val="both"/>
              <w:rPr>
                <w:rFonts w:eastAsia="Malgun Gothic" w:cs="Arial"/>
                <w:lang w:val="en-US" w:eastAsia="ko-KR"/>
              </w:rPr>
            </w:pPr>
            <w:r w:rsidRPr="000279DF">
              <w:rPr>
                <w:rFonts w:eastAsia="Malgun Gothic" w:cs="Arial"/>
                <w:lang w:val="en-US" w:eastAsia="ko-KR"/>
              </w:rPr>
              <w:t>To</w:t>
            </w:r>
          </w:p>
          <w:p w14:paraId="6303D520" w14:textId="77777777" w:rsidR="000279DF" w:rsidRPr="000279DF" w:rsidRDefault="000279DF" w:rsidP="000279DF">
            <w:pPr>
              <w:jc w:val="both"/>
              <w:rPr>
                <w:rFonts w:eastAsia="SimSun" w:cs="Arial"/>
                <w:lang w:val="en-US" w:eastAsia="zh-CN"/>
              </w:rPr>
            </w:pPr>
          </w:p>
          <w:p w14:paraId="251425DC" w14:textId="77777777" w:rsidR="000279DF" w:rsidRPr="000279DF" w:rsidRDefault="000279DF" w:rsidP="000279DF">
            <w:pPr>
              <w:jc w:val="both"/>
              <w:rPr>
                <w:rFonts w:eastAsia="SimSun" w:cs="Arial"/>
                <w:lang w:val="en-US" w:eastAsia="zh-CN"/>
              </w:rPr>
            </w:pPr>
            <w:r w:rsidRPr="000279DF">
              <w:rPr>
                <w:rFonts w:eastAsia="SimSun" w:cs="Arial"/>
                <w:lang w:val="en-US" w:eastAsia="zh-CN"/>
              </w:rPr>
              <w:t>“</w:t>
            </w:r>
            <w:r w:rsidRPr="000279DF">
              <w:rPr>
                <w:rFonts w:eastAsia="SimSun" w:cs="Arial"/>
                <w:color w:val="000000"/>
                <w:shd w:val="clear" w:color="auto" w:fill="FFFFFF"/>
              </w:rPr>
              <w:t>May have the following values: 3, 5, 10, 15 (default)</w:t>
            </w:r>
            <w:r w:rsidRPr="000279DF">
              <w:rPr>
                <w:rFonts w:eastAsia="SimSun" w:cs="Arial"/>
                <w:lang w:val="en-US" w:eastAsia="zh-CN"/>
              </w:rPr>
              <w:t>”</w:t>
            </w:r>
          </w:p>
        </w:tc>
      </w:tr>
    </w:tbl>
    <w:p w14:paraId="5E5BCB7E" w14:textId="77777777" w:rsidR="000279DF" w:rsidRPr="000279DF" w:rsidRDefault="000279DF" w:rsidP="000279DF">
      <w:pPr>
        <w:rPr>
          <w:rFonts w:eastAsia="SimSun"/>
          <w:lang w:val="en-US" w:eastAsia="zh-CN"/>
        </w:rPr>
      </w:pPr>
    </w:p>
    <w:p w14:paraId="029A98E3" w14:textId="77777777" w:rsidR="000279DF" w:rsidRPr="000279DF" w:rsidRDefault="000279DF" w:rsidP="000279DF">
      <w:pPr>
        <w:rPr>
          <w:rFonts w:eastAsia="SimSun"/>
          <w:b/>
          <w:lang w:val="en-US" w:eastAsia="zh-CN"/>
        </w:rPr>
        <w:sectPr w:rsidR="000279DF" w:rsidRPr="000279DF" w:rsidSect="00AA4473">
          <w:headerReference w:type="default" r:id="rId29"/>
          <w:footerReference w:type="default" r:id="rId30"/>
          <w:pgSz w:w="16838" w:h="11906" w:orient="landscape"/>
          <w:pgMar w:top="1134" w:right="1134" w:bottom="1134" w:left="1134" w:header="709" w:footer="709" w:gutter="0"/>
          <w:cols w:space="720"/>
          <w:docGrid w:linePitch="360"/>
        </w:sectPr>
      </w:pPr>
    </w:p>
    <w:p w14:paraId="7FE7F675" w14:textId="77777777" w:rsidR="000279DF" w:rsidRPr="000279DF" w:rsidRDefault="000279DF" w:rsidP="000279DF">
      <w:pPr>
        <w:rPr>
          <w:ins w:id="8" w:author="小溪" w:date="2022-08-05T14:59:00Z"/>
          <w:rFonts w:eastAsia="SimSun"/>
          <w:b/>
          <w:lang w:val="en-US" w:eastAsia="zh-CN"/>
        </w:rPr>
      </w:pPr>
      <w:r w:rsidRPr="000279DF">
        <w:rPr>
          <w:rFonts w:eastAsia="SimSun" w:hint="eastAsia"/>
          <w:b/>
          <w:lang w:val="en-US" w:eastAsia="zh-CN"/>
        </w:rPr>
        <w:lastRenderedPageBreak/>
        <w:t>Comments:</w:t>
      </w:r>
    </w:p>
    <w:p w14:paraId="00E6D6FA" w14:textId="77777777" w:rsidR="000279DF" w:rsidRPr="000279DF" w:rsidRDefault="000279DF" w:rsidP="000279DF">
      <w:pPr>
        <w:keepNext/>
        <w:spacing w:before="240" w:after="240"/>
        <w:outlineLvl w:val="0"/>
        <w:rPr>
          <w:rFonts w:ascii="Calibri" w:eastAsia="SimSun" w:hAnsi="Calibri"/>
          <w:caps/>
          <w:color w:val="0070C0"/>
          <w:kern w:val="28"/>
          <w:sz w:val="24"/>
          <w:lang w:val="en-US" w:eastAsia="ko-KR"/>
        </w:rPr>
      </w:pPr>
      <w:r w:rsidRPr="000279DF">
        <w:rPr>
          <w:rFonts w:ascii="Calibri" w:eastAsia="SimSun" w:hAnsi="Calibri"/>
          <w:b/>
          <w:caps/>
          <w:color w:val="0070C0"/>
          <w:kern w:val="28"/>
          <w:sz w:val="30"/>
          <w:szCs w:val="30"/>
          <w:lang w:eastAsia="de-DE"/>
        </w:rPr>
        <w:t>KOREA NSO-9</w:t>
      </w:r>
    </w:p>
    <w:p w14:paraId="32D1F197"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4.9.7</w:t>
      </w:r>
      <w:r w:rsidRPr="000279DF">
        <w:rPr>
          <w:rFonts w:ascii="Times New Roman" w:hAnsi="Times New Roman" w:cs="Times New Roman"/>
          <w:b/>
          <w:caps/>
          <w:color w:val="0070C0"/>
          <w:kern w:val="28"/>
          <w:sz w:val="24"/>
          <w:szCs w:val="20"/>
        </w:rPr>
        <w:tab/>
        <w:t>Bulletine Board start fragment message</w:t>
      </w:r>
    </w:p>
    <w:p w14:paraId="3B2DED3F" w14:textId="77777777" w:rsidR="000279DF" w:rsidRPr="000279DF" w:rsidRDefault="000279DF" w:rsidP="000279DF">
      <w:pPr>
        <w:rPr>
          <w:rFonts w:eastAsia="SimSun"/>
          <w:b/>
          <w:lang w:val="en-US" w:eastAsia="zh-CN"/>
        </w:rPr>
      </w:pPr>
    </w:p>
    <w:p w14:paraId="6BF3627D"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 xml:space="preserve">Table 41 </w:t>
      </w:r>
    </w:p>
    <w:p w14:paraId="73163A69"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Bulletin board payload</w:t>
      </w:r>
    </w:p>
    <w:p w14:paraId="36CBC8A7" w14:textId="77777777" w:rsidR="000279DF" w:rsidRPr="000279DF" w:rsidRDefault="000279DF" w:rsidP="000279DF">
      <w:pPr>
        <w:jc w:val="center"/>
        <w:rPr>
          <w:rFonts w:ascii="Times New Roman" w:eastAsia="SimSun" w:hAnsi="Times New Roman" w:cs="Times New Roman"/>
          <w:b/>
          <w:bCs/>
          <w:sz w:val="26"/>
          <w:szCs w:val="2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50"/>
        <w:gridCol w:w="1110"/>
        <w:gridCol w:w="829"/>
        <w:gridCol w:w="3098"/>
        <w:gridCol w:w="3852"/>
      </w:tblGrid>
      <w:tr w:rsidR="000279DF" w:rsidRPr="000279DF" w14:paraId="7BDCB61A" w14:textId="77777777" w:rsidTr="00E16E22">
        <w:trPr>
          <w:cantSplit/>
          <w:tblHeader/>
          <w:jc w:val="center"/>
        </w:trPr>
        <w:tc>
          <w:tcPr>
            <w:tcW w:w="389" w:type="pct"/>
            <w:shd w:val="clear" w:color="auto" w:fill="auto"/>
            <w:noWrap/>
            <w:vAlign w:val="center"/>
          </w:tcPr>
          <w:p w14:paraId="42DD87E8"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z w:val="20"/>
                <w:szCs w:val="20"/>
                <w:lang w:val="fr-FR" w:eastAsia="en-US"/>
              </w:rPr>
              <w:t>Field no.</w:t>
            </w:r>
          </w:p>
        </w:tc>
        <w:tc>
          <w:tcPr>
            <w:tcW w:w="576" w:type="pct"/>
            <w:shd w:val="clear" w:color="auto" w:fill="auto"/>
            <w:noWrap/>
            <w:vAlign w:val="center"/>
          </w:tcPr>
          <w:p w14:paraId="47B3B5EF"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z w:val="20"/>
                <w:szCs w:val="20"/>
                <w:lang w:val="fr-FR" w:eastAsia="en-US"/>
              </w:rPr>
              <w:t xml:space="preserve">Value </w:t>
            </w:r>
            <w:r w:rsidRPr="000279DF">
              <w:rPr>
                <w:rFonts w:ascii="Times New Roman" w:eastAsia="MS Mincho" w:hAnsi="Times New Roman" w:cs="Times New Roman"/>
                <w:b/>
                <w:sz w:val="20"/>
                <w:szCs w:val="20"/>
                <w:lang w:val="fr-FR" w:eastAsia="en-US"/>
              </w:rPr>
              <w:br/>
              <w:t>(dec)</w:t>
            </w:r>
          </w:p>
        </w:tc>
        <w:tc>
          <w:tcPr>
            <w:tcW w:w="430" w:type="pct"/>
            <w:shd w:val="clear" w:color="auto" w:fill="auto"/>
            <w:noWrap/>
            <w:vAlign w:val="center"/>
          </w:tcPr>
          <w:p w14:paraId="545765D1"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z w:val="20"/>
                <w:szCs w:val="20"/>
                <w:lang w:val="fr-FR" w:eastAsia="en-US"/>
              </w:rPr>
              <w:t xml:space="preserve">Size </w:t>
            </w:r>
            <w:r w:rsidRPr="000279DF">
              <w:rPr>
                <w:rFonts w:ascii="Times New Roman" w:eastAsia="MS Mincho" w:hAnsi="Times New Roman" w:cs="Times New Roman"/>
                <w:b/>
                <w:sz w:val="20"/>
                <w:szCs w:val="20"/>
                <w:lang w:val="fr-FR" w:eastAsia="en-US"/>
              </w:rPr>
              <w:br/>
              <w:t>(bytes)</w:t>
            </w:r>
          </w:p>
        </w:tc>
        <w:tc>
          <w:tcPr>
            <w:tcW w:w="1607" w:type="pct"/>
            <w:shd w:val="clear" w:color="auto" w:fill="auto"/>
            <w:noWrap/>
            <w:vAlign w:val="center"/>
          </w:tcPr>
          <w:p w14:paraId="37E9F485"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z w:val="20"/>
                <w:szCs w:val="20"/>
                <w:lang w:val="fr-FR" w:eastAsia="en-US"/>
              </w:rPr>
              <w:t>Function</w:t>
            </w:r>
          </w:p>
        </w:tc>
        <w:tc>
          <w:tcPr>
            <w:tcW w:w="1998" w:type="pct"/>
            <w:shd w:val="clear" w:color="auto" w:fill="auto"/>
            <w:noWrap/>
            <w:vAlign w:val="center"/>
          </w:tcPr>
          <w:p w14:paraId="255653E1"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 w:val="20"/>
                <w:szCs w:val="20"/>
                <w:lang w:val="fr-FR" w:eastAsia="en-US"/>
              </w:rPr>
            </w:pPr>
            <w:r w:rsidRPr="000279DF">
              <w:rPr>
                <w:rFonts w:ascii="Times New Roman" w:eastAsia="MS Mincho" w:hAnsi="Times New Roman" w:cs="Times New Roman"/>
                <w:b/>
                <w:sz w:val="20"/>
                <w:szCs w:val="20"/>
                <w:lang w:val="fr-FR" w:eastAsia="en-US"/>
              </w:rPr>
              <w:t>Content</w:t>
            </w:r>
          </w:p>
        </w:tc>
      </w:tr>
      <w:tr w:rsidR="000279DF" w:rsidRPr="000279DF" w14:paraId="3961F5FE" w14:textId="77777777" w:rsidTr="00E16E22">
        <w:trPr>
          <w:cantSplit/>
          <w:jc w:val="center"/>
        </w:trPr>
        <w:tc>
          <w:tcPr>
            <w:tcW w:w="389" w:type="pct"/>
            <w:shd w:val="clear" w:color="auto" w:fill="auto"/>
            <w:noWrap/>
          </w:tcPr>
          <w:p w14:paraId="5D42FBB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1</w:t>
            </w:r>
          </w:p>
        </w:tc>
        <w:tc>
          <w:tcPr>
            <w:tcW w:w="576" w:type="pct"/>
            <w:shd w:val="clear" w:color="auto" w:fill="auto"/>
            <w:noWrap/>
          </w:tcPr>
          <w:p w14:paraId="6DBF16C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0 to 2</w:t>
            </w:r>
            <w:r w:rsidRPr="000279DF">
              <w:rPr>
                <w:rFonts w:ascii="Times New Roman" w:eastAsia="MS Mincho" w:hAnsi="Times New Roman" w:cs="Times New Roman"/>
                <w:sz w:val="20"/>
                <w:szCs w:val="20"/>
                <w:vertAlign w:val="superscript"/>
                <w:lang w:val="fr-FR" w:eastAsia="en-US"/>
              </w:rPr>
              <w:t>32</w:t>
            </w:r>
            <w:r w:rsidRPr="000279DF">
              <w:rPr>
                <w:rFonts w:ascii="Times New Roman" w:eastAsia="MS Mincho" w:hAnsi="Times New Roman" w:cs="Times New Roman"/>
                <w:sz w:val="20"/>
                <w:szCs w:val="20"/>
                <w:lang w:val="fr-FR" w:eastAsia="en-US"/>
              </w:rPr>
              <w:t>-1</w:t>
            </w:r>
          </w:p>
        </w:tc>
        <w:tc>
          <w:tcPr>
            <w:tcW w:w="430" w:type="pct"/>
            <w:shd w:val="clear" w:color="auto" w:fill="auto"/>
            <w:noWrap/>
          </w:tcPr>
          <w:p w14:paraId="56D8FFA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4</w:t>
            </w:r>
          </w:p>
          <w:p w14:paraId="5DD5323D" w14:textId="77777777" w:rsidR="000279DF" w:rsidRPr="000279DF" w:rsidRDefault="000279DF" w:rsidP="000279DF">
            <w:pPr>
              <w:rPr>
                <w:lang w:val="fr-FR" w:eastAsia="en-US"/>
              </w:rPr>
            </w:pPr>
          </w:p>
        </w:tc>
        <w:tc>
          <w:tcPr>
            <w:tcW w:w="1607" w:type="pct"/>
            <w:shd w:val="clear" w:color="auto" w:fill="auto"/>
            <w:noWrap/>
          </w:tcPr>
          <w:p w14:paraId="56F5364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Start time for this version</w:t>
            </w:r>
          </w:p>
        </w:tc>
        <w:tc>
          <w:tcPr>
            <w:tcW w:w="1998" w:type="pct"/>
            <w:shd w:val="clear" w:color="auto" w:fill="auto"/>
            <w:noWrap/>
          </w:tcPr>
          <w:p w14:paraId="183160F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UTC start time for this version of the bulletin board in number of seconds since 1 January 2000 00:00:00 UTC</w:t>
            </w:r>
          </w:p>
        </w:tc>
      </w:tr>
      <w:tr w:rsidR="000279DF" w:rsidRPr="000279DF" w14:paraId="3A8B1637" w14:textId="77777777" w:rsidTr="00E16E22">
        <w:trPr>
          <w:cantSplit/>
          <w:jc w:val="center"/>
        </w:trPr>
        <w:tc>
          <w:tcPr>
            <w:tcW w:w="389" w:type="pct"/>
            <w:shd w:val="clear" w:color="auto" w:fill="auto"/>
            <w:noWrap/>
          </w:tcPr>
          <w:p w14:paraId="7E26DA5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2</w:t>
            </w:r>
          </w:p>
        </w:tc>
        <w:tc>
          <w:tcPr>
            <w:tcW w:w="576" w:type="pct"/>
            <w:shd w:val="clear" w:color="auto" w:fill="auto"/>
            <w:noWrap/>
          </w:tcPr>
          <w:p w14:paraId="3392A62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0 to 2</w:t>
            </w:r>
            <w:r w:rsidRPr="000279DF">
              <w:rPr>
                <w:rFonts w:ascii="Times New Roman" w:eastAsia="MS Mincho" w:hAnsi="Times New Roman" w:cs="Times New Roman"/>
                <w:sz w:val="20"/>
                <w:szCs w:val="20"/>
                <w:vertAlign w:val="superscript"/>
                <w:lang w:val="fr-FR" w:eastAsia="en-US"/>
              </w:rPr>
              <w:t>16</w:t>
            </w:r>
            <w:r w:rsidRPr="000279DF">
              <w:rPr>
                <w:rFonts w:ascii="Times New Roman" w:eastAsia="MS Mincho" w:hAnsi="Times New Roman" w:cs="Times New Roman"/>
                <w:sz w:val="20"/>
                <w:szCs w:val="20"/>
                <w:lang w:val="fr-FR" w:eastAsia="en-US"/>
              </w:rPr>
              <w:t>-1</w:t>
            </w:r>
          </w:p>
        </w:tc>
        <w:tc>
          <w:tcPr>
            <w:tcW w:w="430" w:type="pct"/>
            <w:shd w:val="clear" w:color="auto" w:fill="auto"/>
            <w:noWrap/>
          </w:tcPr>
          <w:p w14:paraId="1BFDE84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2</w:t>
            </w:r>
          </w:p>
          <w:p w14:paraId="76C50D7C" w14:textId="77777777" w:rsidR="000279DF" w:rsidRPr="000279DF" w:rsidRDefault="000279DF" w:rsidP="000279DF">
            <w:pPr>
              <w:rPr>
                <w:lang w:val="fr-FR" w:eastAsia="en-US"/>
              </w:rPr>
            </w:pPr>
          </w:p>
        </w:tc>
        <w:tc>
          <w:tcPr>
            <w:tcW w:w="1607" w:type="pct"/>
            <w:shd w:val="clear" w:color="auto" w:fill="auto"/>
            <w:noWrap/>
          </w:tcPr>
          <w:p w14:paraId="00A34D8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Validity of this version</w:t>
            </w:r>
          </w:p>
        </w:tc>
        <w:tc>
          <w:tcPr>
            <w:tcW w:w="1998" w:type="pct"/>
            <w:shd w:val="clear" w:color="auto" w:fill="auto"/>
            <w:noWrap/>
          </w:tcPr>
          <w:p w14:paraId="13E1004B" w14:textId="6A7A653E"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 xml:space="preserve">Lifetime of this version in </w:t>
            </w:r>
            <w:r w:rsidR="00C52730">
              <w:rPr>
                <w:rFonts w:ascii="Times New Roman" w:eastAsia="MS Mincho" w:hAnsi="Times New Roman" w:cs="Times New Roman"/>
                <w:sz w:val="20"/>
                <w:szCs w:val="20"/>
                <w:lang w:eastAsia="en-US"/>
              </w:rPr>
              <w:t xml:space="preserve">the </w:t>
            </w:r>
            <w:r w:rsidRPr="000279DF">
              <w:rPr>
                <w:rFonts w:ascii="Times New Roman" w:eastAsia="MS Mincho" w:hAnsi="Times New Roman" w:cs="Times New Roman"/>
                <w:sz w:val="20"/>
                <w:szCs w:val="20"/>
                <w:lang w:eastAsia="en-US"/>
              </w:rPr>
              <w:t xml:space="preserve">number of </w:t>
            </w:r>
            <w:proofErr w:type="gramStart"/>
            <w:r w:rsidRPr="000279DF">
              <w:rPr>
                <w:rFonts w:ascii="Times New Roman" w:eastAsia="MS Mincho" w:hAnsi="Times New Roman" w:cs="Times New Roman"/>
                <w:sz w:val="20"/>
                <w:szCs w:val="20"/>
                <w:lang w:eastAsia="en-US"/>
              </w:rPr>
              <w:t>1 minute</w:t>
            </w:r>
            <w:proofErr w:type="gramEnd"/>
            <w:r w:rsidRPr="000279DF">
              <w:rPr>
                <w:rFonts w:ascii="Times New Roman" w:eastAsia="MS Mincho" w:hAnsi="Times New Roman" w:cs="Times New Roman"/>
                <w:sz w:val="20"/>
                <w:szCs w:val="20"/>
                <w:lang w:eastAsia="en-US"/>
              </w:rPr>
              <w:t xml:space="preserve"> frames</w:t>
            </w:r>
          </w:p>
          <w:p w14:paraId="39D4FA1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Up to 45 days</w:t>
            </w:r>
          </w:p>
        </w:tc>
      </w:tr>
      <w:tr w:rsidR="000279DF" w:rsidRPr="000279DF" w14:paraId="5CCACCEE" w14:textId="77777777" w:rsidTr="00E16E22">
        <w:trPr>
          <w:cantSplit/>
          <w:jc w:val="center"/>
        </w:trPr>
        <w:tc>
          <w:tcPr>
            <w:tcW w:w="389" w:type="pct"/>
            <w:shd w:val="clear" w:color="auto" w:fill="auto"/>
            <w:noWrap/>
          </w:tcPr>
          <w:p w14:paraId="04E013A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3</w:t>
            </w:r>
          </w:p>
        </w:tc>
        <w:tc>
          <w:tcPr>
            <w:tcW w:w="576" w:type="pct"/>
            <w:shd w:val="clear" w:color="auto" w:fill="auto"/>
            <w:noWrap/>
          </w:tcPr>
          <w:p w14:paraId="235E8EB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0 to 255</w:t>
            </w:r>
          </w:p>
        </w:tc>
        <w:tc>
          <w:tcPr>
            <w:tcW w:w="430" w:type="pct"/>
            <w:shd w:val="clear" w:color="auto" w:fill="auto"/>
            <w:noWrap/>
          </w:tcPr>
          <w:p w14:paraId="7D95B9E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1</w:t>
            </w:r>
          </w:p>
          <w:p w14:paraId="740AA2D2" w14:textId="77777777" w:rsidR="000279DF" w:rsidRPr="000279DF" w:rsidRDefault="000279DF" w:rsidP="000279DF">
            <w:pPr>
              <w:rPr>
                <w:lang w:val="fr-FR" w:eastAsia="en-US"/>
              </w:rPr>
            </w:pPr>
          </w:p>
        </w:tc>
        <w:tc>
          <w:tcPr>
            <w:tcW w:w="1607" w:type="pct"/>
            <w:shd w:val="clear" w:color="auto" w:fill="auto"/>
            <w:noWrap/>
          </w:tcPr>
          <w:p w14:paraId="5715378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TDMA frame size</w:t>
            </w:r>
          </w:p>
        </w:tc>
        <w:tc>
          <w:tcPr>
            <w:tcW w:w="1998" w:type="pct"/>
            <w:shd w:val="clear" w:color="auto" w:fill="auto"/>
            <w:noWrap/>
          </w:tcPr>
          <w:p w14:paraId="63FFAC1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 xml:space="preserve">The size of TDMA frames in </w:t>
            </w:r>
            <w:proofErr w:type="spellStart"/>
            <w:r w:rsidRPr="000279DF">
              <w:rPr>
                <w:rFonts w:ascii="Times New Roman" w:eastAsia="MS Mincho" w:hAnsi="Times New Roman" w:cs="Times New Roman"/>
                <w:sz w:val="20"/>
                <w:szCs w:val="20"/>
                <w:lang w:eastAsia="en-US"/>
              </w:rPr>
              <w:t>hexslots</w:t>
            </w:r>
            <w:proofErr w:type="spellEnd"/>
            <w:r w:rsidRPr="000279DF">
              <w:rPr>
                <w:rFonts w:ascii="Times New Roman" w:eastAsia="MS Mincho" w:hAnsi="Times New Roman" w:cs="Times New Roman"/>
                <w:sz w:val="20"/>
                <w:szCs w:val="20"/>
                <w:lang w:eastAsia="en-US"/>
              </w:rPr>
              <w:t>.</w:t>
            </w:r>
          </w:p>
          <w:p w14:paraId="62794F0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 xml:space="preserve">May have the following values: </w:t>
            </w:r>
            <w:r w:rsidRPr="000279DF">
              <w:rPr>
                <w:rFonts w:ascii="Times New Roman" w:eastAsia="MS Mincho" w:hAnsi="Times New Roman" w:cs="Times New Roman"/>
                <w:strike/>
                <w:color w:val="0070C0"/>
                <w:sz w:val="20"/>
                <w:szCs w:val="20"/>
                <w:lang w:eastAsia="en-US"/>
              </w:rPr>
              <w:t>2,</w:t>
            </w:r>
            <w:r w:rsidRPr="000279DF">
              <w:rPr>
                <w:rFonts w:ascii="Times New Roman" w:eastAsia="MS Mincho" w:hAnsi="Times New Roman" w:cs="Times New Roman"/>
                <w:color w:val="0070C0"/>
                <w:sz w:val="20"/>
                <w:szCs w:val="20"/>
                <w:lang w:eastAsia="en-US"/>
              </w:rPr>
              <w:t xml:space="preserve"> 3, 5,</w:t>
            </w:r>
            <w:r w:rsidRPr="000279DF">
              <w:rPr>
                <w:rFonts w:ascii="Times New Roman" w:eastAsia="MS Mincho" w:hAnsi="Times New Roman" w:cs="Times New Roman"/>
                <w:strike/>
                <w:color w:val="0070C0"/>
                <w:sz w:val="20"/>
                <w:szCs w:val="20"/>
                <w:lang w:eastAsia="en-US"/>
              </w:rPr>
              <w:t xml:space="preserve"> 6, 9,</w:t>
            </w:r>
            <w:r w:rsidRPr="000279DF">
              <w:rPr>
                <w:rFonts w:ascii="Times New Roman" w:eastAsia="MS Mincho" w:hAnsi="Times New Roman" w:cs="Times New Roman"/>
                <w:color w:val="0070C0"/>
                <w:sz w:val="20"/>
                <w:szCs w:val="20"/>
                <w:lang w:eastAsia="en-US"/>
              </w:rPr>
              <w:t xml:space="preserve"> 10, 15 (default)</w:t>
            </w:r>
            <w:r w:rsidRPr="000279DF">
              <w:rPr>
                <w:rFonts w:ascii="Times New Roman" w:eastAsia="MS Mincho" w:hAnsi="Times New Roman" w:cs="Times New Roman"/>
                <w:sz w:val="20"/>
                <w:szCs w:val="20"/>
                <w:lang w:eastAsia="en-US"/>
              </w:rPr>
              <w:t xml:space="preserve"> </w:t>
            </w:r>
          </w:p>
          <w:p w14:paraId="62D9E8F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Only 15 have to be supported.</w:t>
            </w:r>
          </w:p>
        </w:tc>
      </w:tr>
      <w:tr w:rsidR="000279DF" w:rsidRPr="000279DF" w14:paraId="570846F2" w14:textId="77777777" w:rsidTr="00E16E22">
        <w:trPr>
          <w:cantSplit/>
          <w:jc w:val="center"/>
        </w:trPr>
        <w:tc>
          <w:tcPr>
            <w:tcW w:w="389" w:type="pct"/>
            <w:shd w:val="clear" w:color="auto" w:fill="auto"/>
            <w:noWrap/>
          </w:tcPr>
          <w:p w14:paraId="6B249CB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4</w:t>
            </w:r>
          </w:p>
        </w:tc>
        <w:tc>
          <w:tcPr>
            <w:tcW w:w="576" w:type="pct"/>
            <w:shd w:val="clear" w:color="auto" w:fill="auto"/>
            <w:noWrap/>
          </w:tcPr>
          <w:p w14:paraId="769C81D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p>
        </w:tc>
        <w:tc>
          <w:tcPr>
            <w:tcW w:w="430" w:type="pct"/>
            <w:shd w:val="clear" w:color="auto" w:fill="auto"/>
            <w:noWrap/>
          </w:tcPr>
          <w:p w14:paraId="6D2E67B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Variable</w:t>
            </w:r>
          </w:p>
        </w:tc>
        <w:tc>
          <w:tcPr>
            <w:tcW w:w="1607" w:type="pct"/>
            <w:shd w:val="clear" w:color="auto" w:fill="auto"/>
            <w:noWrap/>
          </w:tcPr>
          <w:p w14:paraId="284E3B3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Physical channel definitions</w:t>
            </w:r>
          </w:p>
        </w:tc>
        <w:tc>
          <w:tcPr>
            <w:tcW w:w="1998" w:type="pct"/>
            <w:shd w:val="clear" w:color="auto" w:fill="auto"/>
            <w:noWrap/>
          </w:tcPr>
          <w:p w14:paraId="5C417A93" w14:textId="748ADDE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 xml:space="preserve">See </w:t>
            </w:r>
            <w:r w:rsidR="00C52730">
              <w:rPr>
                <w:rFonts w:ascii="Times New Roman" w:eastAsia="MS Mincho" w:hAnsi="Times New Roman" w:cs="Times New Roman"/>
                <w:sz w:val="20"/>
                <w:szCs w:val="20"/>
                <w:lang w:eastAsia="en-US"/>
              </w:rPr>
              <w:t xml:space="preserve">the </w:t>
            </w:r>
            <w:r w:rsidRPr="000279DF">
              <w:rPr>
                <w:rFonts w:ascii="Times New Roman" w:eastAsia="MS Mincho" w:hAnsi="Times New Roman" w:cs="Times New Roman"/>
                <w:sz w:val="20"/>
                <w:szCs w:val="20"/>
                <w:lang w:eastAsia="en-US"/>
              </w:rPr>
              <w:t>physical channel definition in Table 45.</w:t>
            </w:r>
          </w:p>
        </w:tc>
      </w:tr>
      <w:tr w:rsidR="000279DF" w:rsidRPr="000279DF" w14:paraId="1FAF9D05" w14:textId="77777777" w:rsidTr="00E16E22">
        <w:trPr>
          <w:cantSplit/>
          <w:jc w:val="center"/>
        </w:trPr>
        <w:tc>
          <w:tcPr>
            <w:tcW w:w="389" w:type="pct"/>
            <w:shd w:val="clear" w:color="auto" w:fill="auto"/>
            <w:noWrap/>
          </w:tcPr>
          <w:p w14:paraId="7396A12E"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5</w:t>
            </w:r>
          </w:p>
        </w:tc>
        <w:tc>
          <w:tcPr>
            <w:tcW w:w="576" w:type="pct"/>
            <w:shd w:val="clear" w:color="auto" w:fill="auto"/>
            <w:noWrap/>
          </w:tcPr>
          <w:p w14:paraId="74B257C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0 to 255</w:t>
            </w:r>
          </w:p>
        </w:tc>
        <w:tc>
          <w:tcPr>
            <w:tcW w:w="430" w:type="pct"/>
            <w:shd w:val="clear" w:color="auto" w:fill="auto"/>
            <w:noWrap/>
          </w:tcPr>
          <w:p w14:paraId="78DF112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1</w:t>
            </w:r>
          </w:p>
          <w:p w14:paraId="20A15870" w14:textId="77777777" w:rsidR="000279DF" w:rsidRPr="000279DF" w:rsidRDefault="000279DF" w:rsidP="000279DF">
            <w:pPr>
              <w:rPr>
                <w:lang w:val="fr-FR" w:eastAsia="en-US"/>
              </w:rPr>
            </w:pPr>
          </w:p>
        </w:tc>
        <w:tc>
          <w:tcPr>
            <w:tcW w:w="1607" w:type="pct"/>
            <w:shd w:val="clear" w:color="auto" w:fill="auto"/>
            <w:noWrap/>
          </w:tcPr>
          <w:p w14:paraId="68CA89BE"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Modulation, coding and protocol versions supported</w:t>
            </w:r>
          </w:p>
        </w:tc>
        <w:tc>
          <w:tcPr>
            <w:tcW w:w="1998" w:type="pct"/>
            <w:shd w:val="clear" w:color="auto" w:fill="auto"/>
            <w:noWrap/>
          </w:tcPr>
          <w:p w14:paraId="3D131BA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Set to zero.</w:t>
            </w:r>
          </w:p>
          <w:p w14:paraId="2119E45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May be used to in the future to define a mandatory base set and optional more capable versions. Network ID segmentation could be used to distinguish different network types.</w:t>
            </w:r>
          </w:p>
          <w:p w14:paraId="795A8AD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ASM reception flag one of the parameters for satellite.</w:t>
            </w:r>
          </w:p>
          <w:p w14:paraId="218C554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p>
        </w:tc>
      </w:tr>
      <w:tr w:rsidR="000279DF" w:rsidRPr="000279DF" w14:paraId="7D627D64" w14:textId="77777777" w:rsidTr="00E16E22">
        <w:trPr>
          <w:cantSplit/>
          <w:jc w:val="center"/>
        </w:trPr>
        <w:tc>
          <w:tcPr>
            <w:tcW w:w="389" w:type="pct"/>
            <w:shd w:val="clear" w:color="auto" w:fill="auto"/>
            <w:noWrap/>
          </w:tcPr>
          <w:p w14:paraId="2F278CB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lastRenderedPageBreak/>
              <w:t>6</w:t>
            </w:r>
          </w:p>
        </w:tc>
        <w:tc>
          <w:tcPr>
            <w:tcW w:w="576" w:type="pct"/>
            <w:shd w:val="clear" w:color="auto" w:fill="auto"/>
            <w:noWrap/>
          </w:tcPr>
          <w:p w14:paraId="1B4D9E9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p>
        </w:tc>
        <w:tc>
          <w:tcPr>
            <w:tcW w:w="430" w:type="pct"/>
            <w:shd w:val="clear" w:color="auto" w:fill="auto"/>
            <w:noWrap/>
          </w:tcPr>
          <w:p w14:paraId="0BCA18D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9</w:t>
            </w:r>
          </w:p>
        </w:tc>
        <w:tc>
          <w:tcPr>
            <w:tcW w:w="1607" w:type="pct"/>
            <w:shd w:val="clear" w:color="auto" w:fill="auto"/>
            <w:noWrap/>
          </w:tcPr>
          <w:p w14:paraId="6326DD7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Control station service area point 1</w:t>
            </w:r>
          </w:p>
        </w:tc>
        <w:tc>
          <w:tcPr>
            <w:tcW w:w="1998" w:type="pct"/>
            <w:shd w:val="clear" w:color="auto" w:fill="auto"/>
            <w:noWrap/>
          </w:tcPr>
          <w:p w14:paraId="650B32B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Parameter (longitude and latitude) defining the control station service area North East corner.</w:t>
            </w:r>
          </w:p>
          <w:p w14:paraId="79A656F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 xml:space="preserve">GNSS rectangle longitude and latitude as defined in Recommendation ITU-R M.1371. </w:t>
            </w:r>
            <w:r w:rsidRPr="000279DF">
              <w:rPr>
                <w:rFonts w:ascii="Times New Roman" w:eastAsia="MS Mincho" w:hAnsi="Times New Roman" w:cs="Times New Roman"/>
                <w:sz w:val="20"/>
                <w:szCs w:val="20"/>
                <w:lang w:val="fr-FR" w:eastAsia="en-US"/>
              </w:rPr>
              <w:t>See Table 42 – control station service area.</w:t>
            </w:r>
          </w:p>
        </w:tc>
      </w:tr>
      <w:tr w:rsidR="000279DF" w:rsidRPr="000279DF" w14:paraId="3245AAD1" w14:textId="77777777" w:rsidTr="00E16E22">
        <w:trPr>
          <w:cantSplit/>
          <w:jc w:val="center"/>
        </w:trPr>
        <w:tc>
          <w:tcPr>
            <w:tcW w:w="389" w:type="pct"/>
            <w:shd w:val="clear" w:color="auto" w:fill="auto"/>
            <w:noWrap/>
          </w:tcPr>
          <w:p w14:paraId="467172B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7</w:t>
            </w:r>
          </w:p>
        </w:tc>
        <w:tc>
          <w:tcPr>
            <w:tcW w:w="576" w:type="pct"/>
            <w:shd w:val="clear" w:color="auto" w:fill="auto"/>
            <w:noWrap/>
          </w:tcPr>
          <w:p w14:paraId="094ACD6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p>
        </w:tc>
        <w:tc>
          <w:tcPr>
            <w:tcW w:w="430" w:type="pct"/>
            <w:shd w:val="clear" w:color="auto" w:fill="auto"/>
            <w:noWrap/>
          </w:tcPr>
          <w:p w14:paraId="15B6594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 w:val="20"/>
                <w:szCs w:val="20"/>
                <w:lang w:val="fr-FR" w:eastAsia="en-US"/>
              </w:rPr>
            </w:pPr>
            <w:r w:rsidRPr="000279DF">
              <w:rPr>
                <w:rFonts w:ascii="Times New Roman" w:eastAsia="MS Mincho" w:hAnsi="Times New Roman" w:cs="Times New Roman"/>
                <w:sz w:val="20"/>
                <w:szCs w:val="20"/>
                <w:lang w:val="fr-FR" w:eastAsia="en-US"/>
              </w:rPr>
              <w:t>64</w:t>
            </w:r>
          </w:p>
        </w:tc>
        <w:tc>
          <w:tcPr>
            <w:tcW w:w="1607" w:type="pct"/>
            <w:shd w:val="clear" w:color="auto" w:fill="auto"/>
            <w:noWrap/>
          </w:tcPr>
          <w:p w14:paraId="0F8C04D6"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val="fr-FR" w:eastAsia="en-US"/>
              </w:rPr>
              <w:t>Authentication and integrity sequence</w:t>
            </w:r>
          </w:p>
        </w:tc>
        <w:tc>
          <w:tcPr>
            <w:tcW w:w="1998" w:type="pct"/>
            <w:shd w:val="clear" w:color="auto" w:fill="auto"/>
            <w:noWrap/>
          </w:tcPr>
          <w:p w14:paraId="09A24BE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 w:val="20"/>
                <w:szCs w:val="20"/>
                <w:lang w:eastAsia="en-US"/>
              </w:rPr>
            </w:pPr>
            <w:r w:rsidRPr="000279DF">
              <w:rPr>
                <w:rFonts w:ascii="Times New Roman" w:eastAsia="MS Mincho" w:hAnsi="Times New Roman" w:cs="Times New Roman"/>
                <w:sz w:val="20"/>
                <w:szCs w:val="20"/>
                <w:lang w:eastAsia="en-US"/>
              </w:rPr>
              <w:t>Reserved for future use. Set to zero.</w:t>
            </w:r>
          </w:p>
        </w:tc>
      </w:tr>
    </w:tbl>
    <w:p w14:paraId="35B6D09E" w14:textId="77777777" w:rsidR="000279DF" w:rsidRPr="000279DF" w:rsidRDefault="000279DF" w:rsidP="000279DF">
      <w:pPr>
        <w:rPr>
          <w:rFonts w:eastAsia="SimSun"/>
        </w:rPr>
      </w:pPr>
      <w:r w:rsidRPr="000279DF">
        <w:rPr>
          <w:rFonts w:eastAsia="SimSun"/>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5722FA05" w14:textId="77777777" w:rsidTr="00E16E22">
        <w:trPr>
          <w:cantSplit/>
          <w:trHeight w:val="446"/>
          <w:tblHeader/>
          <w:jc w:val="right"/>
        </w:trPr>
        <w:tc>
          <w:tcPr>
            <w:tcW w:w="1322" w:type="dxa"/>
            <w:noWrap/>
          </w:tcPr>
          <w:p w14:paraId="416E1C2F" w14:textId="77777777" w:rsidR="000279DF" w:rsidRPr="000279DF" w:rsidRDefault="000279DF" w:rsidP="000279DF">
            <w:pPr>
              <w:rPr>
                <w:rFonts w:eastAsia="SimSun"/>
                <w:b/>
                <w:bCs/>
              </w:rPr>
            </w:pPr>
            <w:r w:rsidRPr="000279DF">
              <w:rPr>
                <w:rFonts w:eastAsia="SimSun"/>
                <w:b/>
                <w:bCs/>
              </w:rPr>
              <w:lastRenderedPageBreak/>
              <w:t>Comment Number:</w:t>
            </w:r>
          </w:p>
          <w:p w14:paraId="383C084C" w14:textId="77777777" w:rsidR="000279DF" w:rsidRPr="000279DF" w:rsidRDefault="000279DF" w:rsidP="000279DF">
            <w:pPr>
              <w:rPr>
                <w:rFonts w:eastAsia="SimSun"/>
                <w:b/>
                <w:bCs/>
              </w:rPr>
            </w:pPr>
            <w:r w:rsidRPr="000279DF">
              <w:rPr>
                <w:rFonts w:eastAsia="SimSun"/>
                <w:b/>
                <w:bCs/>
              </w:rPr>
              <w:t>Name-#</w:t>
            </w:r>
          </w:p>
        </w:tc>
        <w:tc>
          <w:tcPr>
            <w:tcW w:w="1248" w:type="dxa"/>
          </w:tcPr>
          <w:p w14:paraId="7217218D"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12"/>
            </w:r>
          </w:p>
        </w:tc>
        <w:tc>
          <w:tcPr>
            <w:tcW w:w="1303" w:type="dxa"/>
            <w:noWrap/>
          </w:tcPr>
          <w:p w14:paraId="7C6F052C"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4A265900" w14:textId="77777777" w:rsidR="000279DF" w:rsidRPr="000279DF" w:rsidRDefault="000279DF" w:rsidP="000279DF">
            <w:pPr>
              <w:rPr>
                <w:rFonts w:eastAsia="SimSun"/>
                <w:b/>
                <w:bCs/>
              </w:rPr>
            </w:pPr>
            <w:r w:rsidRPr="000279DF">
              <w:rPr>
                <w:rFonts w:eastAsia="SimSun"/>
                <w:b/>
                <w:bCs/>
              </w:rPr>
              <w:t>Section, Table, Figure</w:t>
            </w:r>
          </w:p>
          <w:p w14:paraId="3C31441F" w14:textId="77777777" w:rsidR="000279DF" w:rsidRPr="000279DF" w:rsidRDefault="000279DF" w:rsidP="000279DF">
            <w:pPr>
              <w:rPr>
                <w:rFonts w:eastAsia="SimSun"/>
                <w:b/>
                <w:bCs/>
              </w:rPr>
            </w:pPr>
          </w:p>
        </w:tc>
        <w:tc>
          <w:tcPr>
            <w:tcW w:w="1548" w:type="dxa"/>
            <w:noWrap/>
          </w:tcPr>
          <w:p w14:paraId="490F1B0C"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638D87A1"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47991763" w14:textId="2744D2D7" w:rsidR="000279DF" w:rsidRPr="000279DF" w:rsidRDefault="000279DF" w:rsidP="000279DF">
            <w:pPr>
              <w:rPr>
                <w:rFonts w:eastAsia="SimSun"/>
                <w:b/>
                <w:bCs/>
              </w:rPr>
            </w:pPr>
            <w:r w:rsidRPr="000279DF">
              <w:rPr>
                <w:rFonts w:eastAsia="SimSun"/>
                <w:b/>
                <w:bCs/>
              </w:rPr>
              <w:t xml:space="preserve">Proposed change to ITU-R M.2092-1, short editorial changes can </w:t>
            </w:r>
            <w:r w:rsidR="00C52730">
              <w:rPr>
                <w:rFonts w:eastAsia="SimSun"/>
                <w:b/>
                <w:bCs/>
              </w:rPr>
              <w:t>be included</w:t>
            </w:r>
            <w:r w:rsidRPr="000279DF">
              <w:rPr>
                <w:rFonts w:eastAsia="SimSun"/>
                <w:b/>
                <w:bCs/>
              </w:rPr>
              <w:t xml:space="preserve"> here (large changes should be documented below)</w:t>
            </w:r>
          </w:p>
        </w:tc>
      </w:tr>
      <w:tr w:rsidR="000279DF" w:rsidRPr="000279DF" w14:paraId="7BAA1A89" w14:textId="77777777" w:rsidTr="00E16E22">
        <w:trPr>
          <w:cantSplit/>
          <w:trHeight w:val="1500"/>
          <w:jc w:val="right"/>
        </w:trPr>
        <w:tc>
          <w:tcPr>
            <w:tcW w:w="1322" w:type="dxa"/>
          </w:tcPr>
          <w:p w14:paraId="73DE6F79"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10</w:t>
            </w:r>
          </w:p>
        </w:tc>
        <w:tc>
          <w:tcPr>
            <w:tcW w:w="1248" w:type="dxa"/>
          </w:tcPr>
          <w:p w14:paraId="3767771C" w14:textId="77777777" w:rsidR="000279DF" w:rsidRPr="000279DF" w:rsidRDefault="000279DF" w:rsidP="000279DF">
            <w:pPr>
              <w:rPr>
                <w:rFonts w:eastAsia="SimSun"/>
                <w:i/>
              </w:rPr>
            </w:pPr>
            <w:r w:rsidRPr="000279DF">
              <w:rPr>
                <w:rFonts w:eastAsia="SimSun"/>
                <w:i/>
              </w:rPr>
              <w:t>NA</w:t>
            </w:r>
          </w:p>
        </w:tc>
        <w:tc>
          <w:tcPr>
            <w:tcW w:w="1303" w:type="dxa"/>
          </w:tcPr>
          <w:p w14:paraId="17513448"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4 / Section 4.9.7</w:t>
            </w:r>
          </w:p>
        </w:tc>
        <w:tc>
          <w:tcPr>
            <w:tcW w:w="1436" w:type="dxa"/>
          </w:tcPr>
          <w:p w14:paraId="214F7018" w14:textId="77777777" w:rsidR="000279DF" w:rsidRPr="000279DF" w:rsidRDefault="000279DF" w:rsidP="000279DF">
            <w:pPr>
              <w:rPr>
                <w:rFonts w:eastAsia="SimSun"/>
                <w:i/>
                <w:lang w:val="en-US" w:eastAsia="zh-CN"/>
              </w:rPr>
            </w:pPr>
            <w:r w:rsidRPr="000279DF">
              <w:rPr>
                <w:rFonts w:eastAsia="SimSun"/>
                <w:i/>
                <w:lang w:val="en-US" w:eastAsia="zh-CN"/>
              </w:rPr>
              <w:t>Table 42</w:t>
            </w:r>
          </w:p>
        </w:tc>
        <w:tc>
          <w:tcPr>
            <w:tcW w:w="1548" w:type="dxa"/>
          </w:tcPr>
          <w:p w14:paraId="7F8C1C8F" w14:textId="77777777" w:rsidR="000279DF" w:rsidRPr="000279DF" w:rsidRDefault="000279DF" w:rsidP="000279DF">
            <w:pPr>
              <w:rPr>
                <w:rFonts w:eastAsia="SimSun"/>
                <w:i/>
              </w:rPr>
            </w:pPr>
            <w:r w:rsidRPr="000279DF">
              <w:rPr>
                <w:rFonts w:eastAsia="SimSun"/>
                <w:i/>
              </w:rPr>
              <w:t>Editorial</w:t>
            </w:r>
          </w:p>
        </w:tc>
        <w:tc>
          <w:tcPr>
            <w:tcW w:w="3526" w:type="dxa"/>
          </w:tcPr>
          <w:p w14:paraId="3D30A3F8" w14:textId="77777777" w:rsidR="000279DF" w:rsidRPr="000279DF" w:rsidRDefault="000279DF" w:rsidP="000279DF">
            <w:pPr>
              <w:jc w:val="both"/>
              <w:rPr>
                <w:rFonts w:eastAsia="Malgun Gothic" w:cs="Arial"/>
                <w:color w:val="000000"/>
                <w:shd w:val="clear" w:color="auto" w:fill="FAFBFC"/>
                <w:lang w:eastAsia="ko-KR"/>
              </w:rPr>
            </w:pPr>
            <w:r w:rsidRPr="000279DF">
              <w:rPr>
                <w:rFonts w:eastAsia="Malgun Gothic" w:cs="Arial"/>
                <w:color w:val="000000"/>
                <w:shd w:val="clear" w:color="auto" w:fill="FAFBFC"/>
                <w:lang w:eastAsia="ko-KR"/>
              </w:rPr>
              <w:t>In VDE, the control station service area of TBB may not be used as an addressed station ID.</w:t>
            </w:r>
            <w:r w:rsidRPr="000279DF">
              <w:rPr>
                <w:rFonts w:eastAsia="Malgun Gothic" w:cs="Arial"/>
                <w:color w:val="000000"/>
                <w:shd w:val="clear" w:color="auto" w:fill="FAFBFC"/>
                <w:lang w:eastAsia="ko-KR"/>
              </w:rPr>
              <w:br/>
            </w:r>
          </w:p>
          <w:p w14:paraId="0E0F2B0D" w14:textId="77777777" w:rsidR="000279DF" w:rsidRPr="000279DF" w:rsidRDefault="000279DF" w:rsidP="000279DF">
            <w:pPr>
              <w:jc w:val="both"/>
              <w:rPr>
                <w:rFonts w:eastAsia="Malgun Gothic" w:cs="Arial"/>
                <w:color w:val="000000"/>
                <w:shd w:val="clear" w:color="auto" w:fill="FAFBFC"/>
                <w:lang w:eastAsia="ko-KR"/>
              </w:rPr>
            </w:pPr>
            <w:r w:rsidRPr="000279DF">
              <w:rPr>
                <w:rFonts w:eastAsia="Malgun Gothic" w:cs="Arial"/>
                <w:color w:val="000000"/>
                <w:shd w:val="clear" w:color="auto" w:fill="FAFBFC"/>
                <w:lang w:eastAsia="ko-KR"/>
              </w:rPr>
              <w:t>In VDE, the station ID size is 32 bits; therefore, 18 MSB and 12 LSB are also misrepresented.</w:t>
            </w:r>
          </w:p>
          <w:p w14:paraId="76F34FE9" w14:textId="77777777" w:rsidR="000279DF" w:rsidRPr="000279DF" w:rsidRDefault="000279DF" w:rsidP="000279DF">
            <w:pPr>
              <w:jc w:val="both"/>
              <w:rPr>
                <w:rFonts w:eastAsia="Malgun Gothic" w:cs="Arial"/>
                <w:color w:val="000000"/>
                <w:shd w:val="clear" w:color="auto" w:fill="FAFBFC"/>
                <w:lang w:eastAsia="ko-KR"/>
              </w:rPr>
            </w:pPr>
          </w:p>
          <w:p w14:paraId="6F4D94B4" w14:textId="77777777" w:rsidR="000279DF" w:rsidRPr="000279DF" w:rsidRDefault="000279DF" w:rsidP="000279DF">
            <w:pPr>
              <w:jc w:val="both"/>
              <w:rPr>
                <w:rFonts w:eastAsia="Malgun Gothic" w:cs="Arial"/>
                <w:color w:val="000000"/>
                <w:shd w:val="clear" w:color="auto" w:fill="FAFBFC"/>
                <w:lang w:eastAsia="ko-KR"/>
              </w:rPr>
            </w:pPr>
            <w:r w:rsidRPr="000279DF">
              <w:rPr>
                <w:rFonts w:eastAsia="Malgun Gothic" w:cs="Arial"/>
                <w:color w:val="000000"/>
                <w:shd w:val="clear" w:color="auto" w:fill="FAFBFC"/>
                <w:lang w:eastAsia="ko-KR"/>
              </w:rPr>
              <w:t>It is appropriate to delete the contents related to the addressed station ID.</w:t>
            </w:r>
          </w:p>
        </w:tc>
        <w:tc>
          <w:tcPr>
            <w:tcW w:w="4425" w:type="dxa"/>
          </w:tcPr>
          <w:p w14:paraId="0E4EAF5C" w14:textId="77777777" w:rsidR="000279DF" w:rsidRPr="000279DF" w:rsidRDefault="000279DF" w:rsidP="000279DF">
            <w:pPr>
              <w:jc w:val="both"/>
              <w:rPr>
                <w:rFonts w:eastAsia="SimSun" w:cs="Arial"/>
                <w:lang w:val="en-US" w:eastAsia="zh-CN"/>
              </w:rPr>
            </w:pPr>
            <w:r w:rsidRPr="000279DF">
              <w:rPr>
                <w:rFonts w:eastAsia="Malgun Gothic" w:cs="Arial"/>
                <w:lang w:val="en-US" w:eastAsia="ko-KR"/>
              </w:rPr>
              <w:t>See the following table</w:t>
            </w:r>
          </w:p>
        </w:tc>
      </w:tr>
    </w:tbl>
    <w:p w14:paraId="47C8E9DD" w14:textId="77777777" w:rsidR="000279DF" w:rsidRPr="000279DF" w:rsidRDefault="000279DF" w:rsidP="000279DF">
      <w:pPr>
        <w:rPr>
          <w:rFonts w:eastAsia="SimSun"/>
          <w:lang w:val="en-US" w:eastAsia="zh-CN"/>
        </w:rPr>
      </w:pPr>
    </w:p>
    <w:p w14:paraId="01C092F0" w14:textId="77777777" w:rsidR="000279DF" w:rsidRPr="000279DF" w:rsidRDefault="000279DF" w:rsidP="000279DF">
      <w:pPr>
        <w:rPr>
          <w:rFonts w:eastAsia="SimSun"/>
          <w:b/>
          <w:lang w:val="en-US" w:eastAsia="zh-CN"/>
        </w:rPr>
        <w:sectPr w:rsidR="000279DF" w:rsidRPr="000279DF" w:rsidSect="00AA4473">
          <w:headerReference w:type="default" r:id="rId31"/>
          <w:footerReference w:type="default" r:id="rId32"/>
          <w:pgSz w:w="16838" w:h="11906" w:orient="landscape"/>
          <w:pgMar w:top="1134" w:right="1134" w:bottom="1134" w:left="1134" w:header="709" w:footer="709" w:gutter="0"/>
          <w:cols w:space="720"/>
          <w:docGrid w:linePitch="360"/>
        </w:sectPr>
      </w:pPr>
    </w:p>
    <w:p w14:paraId="53D1B7E2" w14:textId="77777777" w:rsidR="000279DF" w:rsidRPr="000279DF" w:rsidRDefault="000279DF" w:rsidP="000279DF">
      <w:pPr>
        <w:rPr>
          <w:ins w:id="9" w:author="小溪" w:date="2022-08-05T14:59:00Z"/>
          <w:rFonts w:eastAsia="SimSun"/>
          <w:b/>
          <w:lang w:val="en-US" w:eastAsia="zh-CN"/>
        </w:rPr>
      </w:pPr>
      <w:r w:rsidRPr="000279DF">
        <w:rPr>
          <w:rFonts w:eastAsia="SimSun" w:hint="eastAsia"/>
          <w:b/>
          <w:lang w:val="en-US" w:eastAsia="zh-CN"/>
        </w:rPr>
        <w:lastRenderedPageBreak/>
        <w:t>Comments:</w:t>
      </w:r>
    </w:p>
    <w:p w14:paraId="2F8849DF" w14:textId="77777777" w:rsidR="000279DF" w:rsidRPr="000279DF" w:rsidRDefault="000279DF" w:rsidP="000279DF">
      <w:pPr>
        <w:keepNext/>
        <w:spacing w:before="240" w:after="240"/>
        <w:outlineLvl w:val="0"/>
        <w:rPr>
          <w:rFonts w:ascii="Calibri" w:eastAsia="SimSun" w:hAnsi="Calibri"/>
          <w:caps/>
          <w:color w:val="0070C0"/>
          <w:kern w:val="28"/>
          <w:sz w:val="24"/>
          <w:lang w:val="en-US" w:eastAsia="ko-KR"/>
        </w:rPr>
      </w:pPr>
      <w:r w:rsidRPr="000279DF">
        <w:rPr>
          <w:rFonts w:ascii="Calibri" w:eastAsia="SimSun" w:hAnsi="Calibri"/>
          <w:b/>
          <w:caps/>
          <w:color w:val="0070C0"/>
          <w:kern w:val="28"/>
          <w:sz w:val="30"/>
          <w:szCs w:val="30"/>
          <w:lang w:eastAsia="de-DE"/>
        </w:rPr>
        <w:t>KOREA NSO-10</w:t>
      </w:r>
    </w:p>
    <w:p w14:paraId="1A86C8A8"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4.9.7</w:t>
      </w:r>
      <w:r w:rsidRPr="000279DF">
        <w:rPr>
          <w:rFonts w:ascii="Times New Roman" w:hAnsi="Times New Roman" w:cs="Times New Roman"/>
          <w:b/>
          <w:caps/>
          <w:color w:val="0070C0"/>
          <w:kern w:val="28"/>
          <w:sz w:val="24"/>
          <w:szCs w:val="20"/>
        </w:rPr>
        <w:tab/>
        <w:t>Bulletine Board start fragment message</w:t>
      </w:r>
    </w:p>
    <w:p w14:paraId="3FCC83F0" w14:textId="77777777" w:rsidR="000279DF" w:rsidRPr="000279DF" w:rsidRDefault="000279DF" w:rsidP="000279DF">
      <w:pPr>
        <w:rPr>
          <w:rFonts w:eastAsia="SimSun"/>
          <w:b/>
          <w:lang w:val="en-US" w:eastAsia="zh-CN"/>
        </w:rPr>
      </w:pPr>
    </w:p>
    <w:p w14:paraId="23EE5CCA" w14:textId="77777777" w:rsidR="000279DF" w:rsidRPr="000279DF" w:rsidRDefault="000279DF" w:rsidP="000279DF">
      <w:pPr>
        <w:spacing w:afterLines="50" w:after="120"/>
        <w:jc w:val="center"/>
        <w:rPr>
          <w:rFonts w:ascii="Times New Roman" w:eastAsia="SimSun" w:hAnsi="Times New Roman" w:cs="Times New Roman"/>
        </w:rPr>
      </w:pPr>
      <w:bookmarkStart w:id="10" w:name="_Toc35546141"/>
      <w:r w:rsidRPr="000279DF">
        <w:rPr>
          <w:rFonts w:ascii="Times New Roman" w:eastAsia="SimSun" w:hAnsi="Times New Roman" w:cs="Times New Roman"/>
        </w:rPr>
        <w:t>Table 42</w:t>
      </w:r>
    </w:p>
    <w:p w14:paraId="0A6A799E"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Control station service area</w:t>
      </w:r>
      <w:bookmarkEnd w:id="10"/>
    </w:p>
    <w:p w14:paraId="31C859C6" w14:textId="77777777" w:rsidR="000279DF" w:rsidRPr="000279DF" w:rsidRDefault="000279DF" w:rsidP="000279DF">
      <w:pPr>
        <w:jc w:val="center"/>
        <w:rPr>
          <w:rFonts w:ascii="Times New Roman" w:eastAsia="SimSun" w:hAnsi="Times New Roman" w:cs="Times New Roman"/>
          <w:b/>
          <w:bCs/>
          <w:sz w:val="26"/>
          <w:szCs w:val="26"/>
        </w:rPr>
      </w:pPr>
    </w:p>
    <w:tbl>
      <w:tblPr>
        <w:tblW w:w="300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2140"/>
        <w:gridCol w:w="1544"/>
        <w:gridCol w:w="5078"/>
      </w:tblGrid>
      <w:tr w:rsidR="000279DF" w:rsidRPr="000279DF" w14:paraId="641E29A1" w14:textId="77777777" w:rsidTr="00E16E22">
        <w:trPr>
          <w:cantSplit/>
          <w:tblHeader/>
          <w:jc w:val="center"/>
        </w:trPr>
        <w:tc>
          <w:tcPr>
            <w:tcW w:w="1221" w:type="pct"/>
            <w:shd w:val="clear" w:color="auto" w:fill="auto"/>
            <w:vAlign w:val="center"/>
          </w:tcPr>
          <w:p w14:paraId="6E28BD52"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Name</w:t>
            </w:r>
          </w:p>
        </w:tc>
        <w:tc>
          <w:tcPr>
            <w:tcW w:w="881" w:type="pct"/>
            <w:shd w:val="clear" w:color="auto" w:fill="auto"/>
            <w:vAlign w:val="center"/>
          </w:tcPr>
          <w:p w14:paraId="2BF3DC11"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 xml:space="preserve">Field size </w:t>
            </w:r>
            <w:r w:rsidRPr="000279DF">
              <w:rPr>
                <w:rFonts w:ascii="Times New Roman" w:eastAsia="MS Mincho" w:hAnsi="Times New Roman" w:cs="Times New Roman"/>
                <w:b/>
                <w:szCs w:val="20"/>
                <w:lang w:val="fr-FR" w:eastAsia="en-US"/>
              </w:rPr>
              <w:br/>
              <w:t>(bits)</w:t>
            </w:r>
          </w:p>
        </w:tc>
        <w:tc>
          <w:tcPr>
            <w:tcW w:w="2898" w:type="pct"/>
            <w:shd w:val="clear" w:color="auto" w:fill="auto"/>
            <w:vAlign w:val="center"/>
          </w:tcPr>
          <w:p w14:paraId="454E3398"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Content</w:t>
            </w:r>
          </w:p>
        </w:tc>
      </w:tr>
      <w:tr w:rsidR="000279DF" w:rsidRPr="000279DF" w14:paraId="7BA87681" w14:textId="77777777" w:rsidTr="00E16E22">
        <w:trPr>
          <w:cantSplit/>
          <w:jc w:val="center"/>
        </w:trPr>
        <w:tc>
          <w:tcPr>
            <w:tcW w:w="1221" w:type="pct"/>
            <w:shd w:val="clear" w:color="auto" w:fill="auto"/>
          </w:tcPr>
          <w:p w14:paraId="742FF66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Longitude of point 1</w:t>
            </w:r>
          </w:p>
        </w:tc>
        <w:tc>
          <w:tcPr>
            <w:tcW w:w="881" w:type="pct"/>
            <w:shd w:val="clear" w:color="auto" w:fill="auto"/>
          </w:tcPr>
          <w:p w14:paraId="6F0CC35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18</w:t>
            </w:r>
          </w:p>
        </w:tc>
        <w:tc>
          <w:tcPr>
            <w:tcW w:w="2898" w:type="pct"/>
            <w:shd w:val="clear" w:color="auto" w:fill="auto"/>
          </w:tcPr>
          <w:p w14:paraId="57AF504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en-US"/>
              </w:rPr>
            </w:pPr>
            <w:r w:rsidRPr="000279DF">
              <w:rPr>
                <w:rFonts w:ascii="Times New Roman" w:eastAsia="MS Mincho" w:hAnsi="Times New Roman" w:cs="Times New Roman"/>
                <w:szCs w:val="20"/>
                <w:lang w:eastAsia="en-US"/>
              </w:rPr>
              <w:t>Longitude of area to which the assignment applies; upper right corner (North-East); in 1/10 min</w:t>
            </w:r>
            <w:r w:rsidRPr="000279DF">
              <w:rPr>
                <w:rFonts w:ascii="Times New Roman" w:eastAsia="MS Mincho" w:hAnsi="Times New Roman" w:cs="Times New Roman"/>
                <w:strike/>
                <w:color w:val="0070C0"/>
                <w:szCs w:val="20"/>
                <w:lang w:eastAsia="en-US"/>
              </w:rPr>
              <w:t>, or 18 MSBs of addressed station ID 1 (</w:t>
            </w:r>
            <w:r w:rsidRPr="000279DF">
              <w:rPr>
                <w:rFonts w:ascii="Times New Roman" w:eastAsia="MS Mincho" w:hAnsi="Times New Roman" w:cs="Times New Roman"/>
                <w:strike/>
                <w:color w:val="0070C0"/>
                <w:szCs w:val="20"/>
                <w:lang w:val="fr-FR" w:eastAsia="en-US"/>
              </w:rPr>
              <w:sym w:font="Symbol" w:char="F0B1"/>
            </w:r>
            <w:r w:rsidRPr="000279DF">
              <w:rPr>
                <w:rFonts w:ascii="Times New Roman" w:eastAsia="MS Mincho" w:hAnsi="Times New Roman" w:cs="Times New Roman"/>
                <w:strike/>
                <w:color w:val="0070C0"/>
                <w:szCs w:val="20"/>
                <w:lang w:eastAsia="en-US"/>
              </w:rPr>
              <w:t>180°, East = positive, West = negative)</w:t>
            </w:r>
            <w:r w:rsidRPr="000279DF">
              <w:rPr>
                <w:rFonts w:ascii="Times New Roman" w:eastAsia="MS Mincho" w:hAnsi="Times New Roman" w:cs="Times New Roman"/>
                <w:strike/>
                <w:color w:val="0070C0"/>
                <w:szCs w:val="20"/>
                <w:lang w:eastAsia="en-US"/>
              </w:rPr>
              <w:br/>
              <w:t>181 = not available</w:t>
            </w:r>
            <w:r w:rsidRPr="000279DF">
              <w:rPr>
                <w:rFonts w:ascii="Times New Roman" w:eastAsia="MS Mincho" w:hAnsi="Times New Roman" w:cs="Times New Roman"/>
                <w:szCs w:val="20"/>
                <w:lang w:eastAsia="en-US"/>
              </w:rPr>
              <w:t xml:space="preserve"> </w:t>
            </w:r>
          </w:p>
        </w:tc>
      </w:tr>
      <w:tr w:rsidR="000279DF" w:rsidRPr="000279DF" w14:paraId="089EA894" w14:textId="77777777" w:rsidTr="00E16E22">
        <w:trPr>
          <w:cantSplit/>
          <w:jc w:val="center"/>
        </w:trPr>
        <w:tc>
          <w:tcPr>
            <w:tcW w:w="1221" w:type="pct"/>
            <w:shd w:val="clear" w:color="auto" w:fill="auto"/>
          </w:tcPr>
          <w:p w14:paraId="08D73F9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Latitude of point 1</w:t>
            </w:r>
          </w:p>
        </w:tc>
        <w:tc>
          <w:tcPr>
            <w:tcW w:w="881" w:type="pct"/>
            <w:shd w:val="clear" w:color="auto" w:fill="auto"/>
          </w:tcPr>
          <w:p w14:paraId="44AEEF66"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17</w:t>
            </w:r>
          </w:p>
        </w:tc>
        <w:tc>
          <w:tcPr>
            <w:tcW w:w="2898" w:type="pct"/>
            <w:shd w:val="clear" w:color="auto" w:fill="auto"/>
          </w:tcPr>
          <w:p w14:paraId="062305B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en-US"/>
              </w:rPr>
            </w:pPr>
            <w:r w:rsidRPr="000279DF">
              <w:rPr>
                <w:rFonts w:ascii="Times New Roman" w:eastAsia="MS Mincho" w:hAnsi="Times New Roman" w:cs="Times New Roman"/>
                <w:szCs w:val="20"/>
                <w:lang w:eastAsia="en-US"/>
              </w:rPr>
              <w:t>Latitude of area to which the assignment applies; upper right corner (North-East); in 1/10 min</w:t>
            </w:r>
            <w:r w:rsidRPr="000279DF">
              <w:rPr>
                <w:rFonts w:ascii="Times New Roman" w:eastAsia="MS Mincho" w:hAnsi="Times New Roman" w:cs="Times New Roman"/>
                <w:strike/>
                <w:color w:val="0070C0"/>
                <w:szCs w:val="20"/>
                <w:lang w:eastAsia="en-US"/>
              </w:rPr>
              <w:t>, or 12 LSBs of addressed station ID 1, followed by 5 zero bits</w:t>
            </w:r>
            <w:r w:rsidRPr="000279DF">
              <w:rPr>
                <w:rFonts w:ascii="Times New Roman" w:eastAsia="MS Mincho" w:hAnsi="Times New Roman" w:cs="Times New Roman"/>
                <w:strike/>
                <w:color w:val="0070C0"/>
                <w:szCs w:val="20"/>
                <w:lang w:eastAsia="en-US"/>
              </w:rPr>
              <w:br/>
              <w:t>(</w:t>
            </w:r>
            <w:r w:rsidRPr="000279DF">
              <w:rPr>
                <w:rFonts w:ascii="Times New Roman" w:eastAsia="MS Mincho" w:hAnsi="Times New Roman" w:cs="Times New Roman"/>
                <w:strike/>
                <w:color w:val="0070C0"/>
                <w:szCs w:val="20"/>
                <w:lang w:val="fr-FR" w:eastAsia="en-US"/>
              </w:rPr>
              <w:sym w:font="Symbol" w:char="F0B1"/>
            </w:r>
            <w:r w:rsidRPr="000279DF">
              <w:rPr>
                <w:rFonts w:ascii="Times New Roman" w:eastAsia="MS Mincho" w:hAnsi="Times New Roman" w:cs="Times New Roman"/>
                <w:strike/>
                <w:color w:val="0070C0"/>
                <w:szCs w:val="20"/>
                <w:lang w:eastAsia="en-US"/>
              </w:rPr>
              <w:t>90°, North = positive, South = negative)</w:t>
            </w:r>
            <w:r w:rsidRPr="000279DF">
              <w:rPr>
                <w:rFonts w:ascii="Times New Roman" w:eastAsia="MS Mincho" w:hAnsi="Times New Roman" w:cs="Times New Roman"/>
                <w:strike/>
                <w:color w:val="0070C0"/>
                <w:szCs w:val="20"/>
                <w:lang w:eastAsia="en-US"/>
              </w:rPr>
              <w:br/>
              <w:t>91° = not available</w:t>
            </w:r>
            <w:r w:rsidRPr="000279DF">
              <w:rPr>
                <w:rFonts w:ascii="Times New Roman" w:eastAsia="MS Mincho" w:hAnsi="Times New Roman" w:cs="Times New Roman"/>
                <w:szCs w:val="20"/>
                <w:lang w:eastAsia="en-US"/>
              </w:rPr>
              <w:t xml:space="preserve"> </w:t>
            </w:r>
          </w:p>
        </w:tc>
      </w:tr>
      <w:tr w:rsidR="000279DF" w:rsidRPr="000279DF" w14:paraId="2B3CEB45" w14:textId="77777777" w:rsidTr="00E16E22">
        <w:trPr>
          <w:cantSplit/>
          <w:jc w:val="center"/>
        </w:trPr>
        <w:tc>
          <w:tcPr>
            <w:tcW w:w="1221" w:type="pct"/>
            <w:shd w:val="clear" w:color="auto" w:fill="auto"/>
          </w:tcPr>
          <w:p w14:paraId="49B5F59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Longitude of point 2</w:t>
            </w:r>
          </w:p>
        </w:tc>
        <w:tc>
          <w:tcPr>
            <w:tcW w:w="881" w:type="pct"/>
            <w:shd w:val="clear" w:color="auto" w:fill="auto"/>
          </w:tcPr>
          <w:p w14:paraId="649C0BD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18</w:t>
            </w:r>
          </w:p>
        </w:tc>
        <w:tc>
          <w:tcPr>
            <w:tcW w:w="2898" w:type="pct"/>
            <w:shd w:val="clear" w:color="auto" w:fill="auto"/>
          </w:tcPr>
          <w:p w14:paraId="517FB48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en-US"/>
              </w:rPr>
            </w:pPr>
            <w:r w:rsidRPr="000279DF">
              <w:rPr>
                <w:rFonts w:ascii="Times New Roman" w:eastAsia="MS Mincho" w:hAnsi="Times New Roman" w:cs="Times New Roman"/>
                <w:szCs w:val="20"/>
                <w:lang w:eastAsia="en-US"/>
              </w:rPr>
              <w:t>Longitude of area to which the assignment applies; lower left corner (South-West); in 1/10 min</w:t>
            </w:r>
            <w:r w:rsidRPr="000279DF">
              <w:rPr>
                <w:rFonts w:ascii="Times New Roman" w:eastAsia="MS Mincho" w:hAnsi="Times New Roman" w:cs="Times New Roman"/>
                <w:strike/>
                <w:color w:val="0070C0"/>
                <w:szCs w:val="20"/>
                <w:lang w:eastAsia="en-US"/>
              </w:rPr>
              <w:t>, or 18 MSBs of addressed station ID 2 (</w:t>
            </w:r>
            <w:r w:rsidRPr="000279DF">
              <w:rPr>
                <w:rFonts w:ascii="Times New Roman" w:eastAsia="MS Mincho" w:hAnsi="Times New Roman" w:cs="Times New Roman"/>
                <w:strike/>
                <w:color w:val="0070C0"/>
                <w:szCs w:val="20"/>
                <w:lang w:val="fr-FR" w:eastAsia="en-US"/>
              </w:rPr>
              <w:sym w:font="Symbol" w:char="F0B1"/>
            </w:r>
            <w:r w:rsidRPr="000279DF">
              <w:rPr>
                <w:rFonts w:ascii="Times New Roman" w:eastAsia="MS Mincho" w:hAnsi="Times New Roman" w:cs="Times New Roman"/>
                <w:strike/>
                <w:color w:val="0070C0"/>
                <w:szCs w:val="20"/>
                <w:lang w:eastAsia="en-US"/>
              </w:rPr>
              <w:t xml:space="preserve">180°, East = positive, West = negative) </w:t>
            </w:r>
          </w:p>
        </w:tc>
      </w:tr>
      <w:tr w:rsidR="000279DF" w:rsidRPr="000279DF" w14:paraId="76F0E5CD" w14:textId="77777777" w:rsidTr="00E16E22">
        <w:trPr>
          <w:cantSplit/>
          <w:jc w:val="center"/>
        </w:trPr>
        <w:tc>
          <w:tcPr>
            <w:tcW w:w="1221" w:type="pct"/>
            <w:shd w:val="clear" w:color="auto" w:fill="auto"/>
          </w:tcPr>
          <w:p w14:paraId="5B1A7C3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Latitude of point 2</w:t>
            </w:r>
          </w:p>
        </w:tc>
        <w:tc>
          <w:tcPr>
            <w:tcW w:w="881" w:type="pct"/>
            <w:shd w:val="clear" w:color="auto" w:fill="auto"/>
          </w:tcPr>
          <w:p w14:paraId="221B8AF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17</w:t>
            </w:r>
          </w:p>
        </w:tc>
        <w:tc>
          <w:tcPr>
            <w:tcW w:w="2898" w:type="pct"/>
            <w:shd w:val="clear" w:color="auto" w:fill="auto"/>
          </w:tcPr>
          <w:p w14:paraId="15AF08C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en-US"/>
              </w:rPr>
            </w:pPr>
            <w:r w:rsidRPr="000279DF">
              <w:rPr>
                <w:rFonts w:ascii="Times New Roman" w:eastAsia="MS Mincho" w:hAnsi="Times New Roman" w:cs="Times New Roman"/>
                <w:szCs w:val="20"/>
                <w:lang w:eastAsia="en-US"/>
              </w:rPr>
              <w:t>Latitude of area to which the assignment applies; lower left corner (South-West); in 1/10 min</w:t>
            </w:r>
            <w:r w:rsidRPr="000279DF">
              <w:rPr>
                <w:rFonts w:ascii="Times New Roman" w:eastAsia="MS Mincho" w:hAnsi="Times New Roman" w:cs="Times New Roman"/>
                <w:strike/>
                <w:color w:val="0070C0"/>
                <w:szCs w:val="20"/>
                <w:lang w:eastAsia="en-US"/>
              </w:rPr>
              <w:t>, or 12 LSBs of addressed station ID 2, followed by 5 zero bits (</w:t>
            </w:r>
            <w:r w:rsidRPr="000279DF">
              <w:rPr>
                <w:rFonts w:ascii="Times New Roman" w:eastAsia="MS Mincho" w:hAnsi="Times New Roman" w:cs="Times New Roman"/>
                <w:strike/>
                <w:color w:val="0070C0"/>
                <w:szCs w:val="20"/>
                <w:lang w:val="fr-FR" w:eastAsia="en-US"/>
              </w:rPr>
              <w:sym w:font="Symbol" w:char="F0B1"/>
            </w:r>
            <w:r w:rsidRPr="000279DF">
              <w:rPr>
                <w:rFonts w:ascii="Times New Roman" w:eastAsia="MS Mincho" w:hAnsi="Times New Roman" w:cs="Times New Roman"/>
                <w:strike/>
                <w:color w:val="0070C0"/>
                <w:szCs w:val="20"/>
                <w:lang w:eastAsia="en-US"/>
              </w:rPr>
              <w:t>90°, North = positive, South = negative)</w:t>
            </w:r>
            <w:r w:rsidRPr="000279DF">
              <w:rPr>
                <w:rFonts w:ascii="Times New Roman" w:eastAsia="MS Mincho" w:hAnsi="Times New Roman" w:cs="Times New Roman"/>
                <w:szCs w:val="20"/>
                <w:lang w:eastAsia="en-US"/>
              </w:rPr>
              <w:t xml:space="preserve"> </w:t>
            </w:r>
          </w:p>
        </w:tc>
      </w:tr>
      <w:tr w:rsidR="000279DF" w:rsidRPr="000279DF" w14:paraId="046BECAA" w14:textId="77777777" w:rsidTr="00E16E22">
        <w:trPr>
          <w:cantSplit/>
          <w:jc w:val="center"/>
        </w:trPr>
        <w:tc>
          <w:tcPr>
            <w:tcW w:w="1221" w:type="pct"/>
            <w:shd w:val="clear" w:color="auto" w:fill="auto"/>
          </w:tcPr>
          <w:p w14:paraId="12ACE11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Padding</w:t>
            </w:r>
          </w:p>
        </w:tc>
        <w:tc>
          <w:tcPr>
            <w:tcW w:w="881" w:type="pct"/>
            <w:shd w:val="clear" w:color="auto" w:fill="auto"/>
          </w:tcPr>
          <w:p w14:paraId="0D42D26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2</w:t>
            </w:r>
          </w:p>
        </w:tc>
        <w:tc>
          <w:tcPr>
            <w:tcW w:w="2898" w:type="pct"/>
            <w:shd w:val="clear" w:color="auto" w:fill="auto"/>
          </w:tcPr>
          <w:p w14:paraId="578E2D4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eastAsia="en-US"/>
              </w:rPr>
              <w:t xml:space="preserve">Padding bits for byte alignment. </w:t>
            </w:r>
            <w:r w:rsidRPr="000279DF">
              <w:rPr>
                <w:rFonts w:ascii="Times New Roman" w:eastAsia="MS Mincho" w:hAnsi="Times New Roman" w:cs="Times New Roman"/>
                <w:szCs w:val="20"/>
                <w:lang w:val="fr-FR" w:eastAsia="en-US"/>
              </w:rPr>
              <w:t>Set to zero.</w:t>
            </w:r>
          </w:p>
        </w:tc>
      </w:tr>
    </w:tbl>
    <w:p w14:paraId="3B62F081" w14:textId="77777777" w:rsidR="000279DF" w:rsidRPr="000279DF" w:rsidRDefault="000279DF" w:rsidP="000279DF">
      <w:pPr>
        <w:tabs>
          <w:tab w:val="left" w:pos="794"/>
          <w:tab w:val="left" w:pos="1191"/>
          <w:tab w:val="left" w:pos="1588"/>
          <w:tab w:val="left" w:pos="1985"/>
        </w:tabs>
        <w:overflowPunct w:val="0"/>
        <w:autoSpaceDE w:val="0"/>
        <w:autoSpaceDN w:val="0"/>
        <w:adjustRightInd w:val="0"/>
        <w:jc w:val="both"/>
        <w:textAlignment w:val="baseline"/>
        <w:rPr>
          <w:rFonts w:ascii="Times New Roman" w:eastAsia="MS Mincho" w:hAnsi="Times New Roman" w:cs="Times New Roman"/>
          <w:sz w:val="20"/>
          <w:szCs w:val="20"/>
          <w:lang w:eastAsia="en-US"/>
        </w:rPr>
      </w:pPr>
    </w:p>
    <w:p w14:paraId="5DB147EC" w14:textId="77777777" w:rsidR="000279DF" w:rsidRPr="000279DF" w:rsidRDefault="000279DF" w:rsidP="000279DF">
      <w:pPr>
        <w:rPr>
          <w:rFonts w:eastAsia="SimSun"/>
        </w:rPr>
      </w:pPr>
      <w:r w:rsidRPr="000279DF">
        <w:rPr>
          <w:rFonts w:eastAsia="SimSun"/>
        </w:rPr>
        <w:br w:type="page"/>
      </w:r>
    </w:p>
    <w:tbl>
      <w:tblPr>
        <w:tblW w:w="1480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22"/>
        <w:gridCol w:w="1248"/>
        <w:gridCol w:w="1303"/>
        <w:gridCol w:w="1436"/>
        <w:gridCol w:w="1548"/>
        <w:gridCol w:w="3526"/>
        <w:gridCol w:w="4425"/>
      </w:tblGrid>
      <w:tr w:rsidR="000279DF" w:rsidRPr="000279DF" w14:paraId="3A84639D" w14:textId="77777777" w:rsidTr="00E16E22">
        <w:trPr>
          <w:cantSplit/>
          <w:trHeight w:val="446"/>
          <w:tblHeader/>
          <w:jc w:val="right"/>
        </w:trPr>
        <w:tc>
          <w:tcPr>
            <w:tcW w:w="1322" w:type="dxa"/>
            <w:noWrap/>
          </w:tcPr>
          <w:p w14:paraId="75211860" w14:textId="77777777" w:rsidR="000279DF" w:rsidRPr="000279DF" w:rsidRDefault="000279DF" w:rsidP="000279DF">
            <w:pPr>
              <w:rPr>
                <w:rFonts w:eastAsia="SimSun"/>
                <w:b/>
                <w:bCs/>
              </w:rPr>
            </w:pPr>
            <w:r w:rsidRPr="000279DF">
              <w:rPr>
                <w:rFonts w:eastAsia="SimSun"/>
                <w:b/>
                <w:bCs/>
              </w:rPr>
              <w:lastRenderedPageBreak/>
              <w:t>Comment Number:</w:t>
            </w:r>
          </w:p>
          <w:p w14:paraId="11B10D72" w14:textId="77777777" w:rsidR="000279DF" w:rsidRPr="000279DF" w:rsidRDefault="000279DF" w:rsidP="000279DF">
            <w:pPr>
              <w:rPr>
                <w:rFonts w:eastAsia="SimSun"/>
                <w:b/>
                <w:bCs/>
              </w:rPr>
            </w:pPr>
            <w:r w:rsidRPr="000279DF">
              <w:rPr>
                <w:rFonts w:eastAsia="SimSun"/>
                <w:b/>
                <w:bCs/>
              </w:rPr>
              <w:t>Name-#</w:t>
            </w:r>
          </w:p>
        </w:tc>
        <w:tc>
          <w:tcPr>
            <w:tcW w:w="1248" w:type="dxa"/>
          </w:tcPr>
          <w:p w14:paraId="505D778D" w14:textId="77777777" w:rsidR="000279DF" w:rsidRPr="000279DF" w:rsidRDefault="000279DF" w:rsidP="000279DF">
            <w:pPr>
              <w:rPr>
                <w:rFonts w:eastAsia="SimSun"/>
                <w:b/>
                <w:bCs/>
              </w:rPr>
            </w:pPr>
            <w:r w:rsidRPr="000279DF">
              <w:rPr>
                <w:rFonts w:eastAsia="SimSun"/>
                <w:b/>
                <w:bCs/>
              </w:rPr>
              <w:t>Change Log ID #</w:t>
            </w:r>
            <w:r w:rsidRPr="000279DF">
              <w:rPr>
                <w:rFonts w:eastAsia="SimSun"/>
                <w:b/>
                <w:bCs/>
                <w:sz w:val="16"/>
              </w:rPr>
              <w:footnoteReference w:id="13"/>
            </w:r>
          </w:p>
        </w:tc>
        <w:tc>
          <w:tcPr>
            <w:tcW w:w="1303" w:type="dxa"/>
            <w:noWrap/>
          </w:tcPr>
          <w:p w14:paraId="2CC02B59" w14:textId="77777777" w:rsidR="000279DF" w:rsidRPr="000279DF" w:rsidRDefault="000279DF" w:rsidP="000279DF">
            <w:pPr>
              <w:rPr>
                <w:rFonts w:eastAsia="SimSun"/>
                <w:b/>
                <w:bCs/>
              </w:rPr>
            </w:pPr>
            <w:r w:rsidRPr="000279DF">
              <w:rPr>
                <w:rFonts w:eastAsia="SimSun"/>
                <w:b/>
                <w:bCs/>
              </w:rPr>
              <w:t>Annex / Section</w:t>
            </w:r>
          </w:p>
        </w:tc>
        <w:tc>
          <w:tcPr>
            <w:tcW w:w="1436" w:type="dxa"/>
            <w:noWrap/>
          </w:tcPr>
          <w:p w14:paraId="634BC7FA" w14:textId="77777777" w:rsidR="000279DF" w:rsidRPr="000279DF" w:rsidRDefault="000279DF" w:rsidP="000279DF">
            <w:pPr>
              <w:rPr>
                <w:rFonts w:eastAsia="SimSun"/>
                <w:b/>
                <w:bCs/>
              </w:rPr>
            </w:pPr>
            <w:r w:rsidRPr="000279DF">
              <w:rPr>
                <w:rFonts w:eastAsia="SimSun"/>
                <w:b/>
                <w:bCs/>
              </w:rPr>
              <w:t>Section, Table, Figure</w:t>
            </w:r>
          </w:p>
          <w:p w14:paraId="6D43A912" w14:textId="77777777" w:rsidR="000279DF" w:rsidRPr="000279DF" w:rsidRDefault="000279DF" w:rsidP="000279DF">
            <w:pPr>
              <w:rPr>
                <w:rFonts w:eastAsia="SimSun"/>
                <w:b/>
                <w:bCs/>
              </w:rPr>
            </w:pPr>
          </w:p>
        </w:tc>
        <w:tc>
          <w:tcPr>
            <w:tcW w:w="1548" w:type="dxa"/>
            <w:noWrap/>
          </w:tcPr>
          <w:p w14:paraId="57B9FCEA" w14:textId="77777777" w:rsidR="000279DF" w:rsidRPr="000279DF" w:rsidRDefault="000279DF" w:rsidP="000279DF">
            <w:pPr>
              <w:rPr>
                <w:rFonts w:eastAsia="SimSun"/>
                <w:b/>
                <w:bCs/>
              </w:rPr>
            </w:pPr>
            <w:r w:rsidRPr="000279DF">
              <w:rPr>
                <w:rFonts w:eastAsia="SimSun"/>
                <w:b/>
                <w:bCs/>
              </w:rPr>
              <w:t>Type of change</w:t>
            </w:r>
          </w:p>
        </w:tc>
        <w:tc>
          <w:tcPr>
            <w:tcW w:w="3526" w:type="dxa"/>
            <w:noWrap/>
          </w:tcPr>
          <w:p w14:paraId="15289412" w14:textId="77777777" w:rsidR="000279DF" w:rsidRPr="000279DF" w:rsidRDefault="000279DF" w:rsidP="000279DF">
            <w:pPr>
              <w:rPr>
                <w:rFonts w:eastAsia="SimSun"/>
                <w:b/>
                <w:bCs/>
              </w:rPr>
            </w:pPr>
            <w:r w:rsidRPr="000279DF">
              <w:rPr>
                <w:rFonts w:eastAsia="SimSun"/>
                <w:b/>
                <w:bCs/>
              </w:rPr>
              <w:t>Reason for the change, or what you want to accomplish</w:t>
            </w:r>
          </w:p>
        </w:tc>
        <w:tc>
          <w:tcPr>
            <w:tcW w:w="4425" w:type="dxa"/>
            <w:noWrap/>
          </w:tcPr>
          <w:p w14:paraId="50C54211" w14:textId="77777777" w:rsidR="000279DF" w:rsidRPr="000279DF" w:rsidRDefault="000279DF" w:rsidP="000279DF">
            <w:pPr>
              <w:rPr>
                <w:rFonts w:eastAsia="SimSun"/>
                <w:b/>
                <w:bCs/>
              </w:rPr>
            </w:pPr>
            <w:r w:rsidRPr="000279DF">
              <w:rPr>
                <w:rFonts w:eastAsia="SimSun"/>
                <w:b/>
                <w:bCs/>
              </w:rPr>
              <w:t xml:space="preserve">Proposed change to ITU-R M.2092-1, short editorial changes can be </w:t>
            </w:r>
            <w:proofErr w:type="gramStart"/>
            <w:r w:rsidRPr="000279DF">
              <w:rPr>
                <w:rFonts w:eastAsia="SimSun"/>
                <w:b/>
                <w:bCs/>
              </w:rPr>
              <w:t>include</w:t>
            </w:r>
            <w:proofErr w:type="gramEnd"/>
            <w:r w:rsidRPr="000279DF">
              <w:rPr>
                <w:rFonts w:eastAsia="SimSun"/>
                <w:b/>
                <w:bCs/>
              </w:rPr>
              <w:t xml:space="preserve"> here (large changes should be documented below)</w:t>
            </w:r>
          </w:p>
        </w:tc>
      </w:tr>
      <w:tr w:rsidR="000279DF" w:rsidRPr="000279DF" w14:paraId="3C1328C6" w14:textId="77777777" w:rsidTr="00E16E22">
        <w:trPr>
          <w:cantSplit/>
          <w:trHeight w:val="1500"/>
          <w:jc w:val="right"/>
        </w:trPr>
        <w:tc>
          <w:tcPr>
            <w:tcW w:w="1322" w:type="dxa"/>
          </w:tcPr>
          <w:p w14:paraId="03EE44EC" w14:textId="77777777" w:rsidR="000279DF" w:rsidRPr="000279DF" w:rsidRDefault="000279DF" w:rsidP="000279DF">
            <w:pPr>
              <w:rPr>
                <w:rFonts w:eastAsia="SimSun"/>
                <w:i/>
                <w:lang w:val="en-US" w:eastAsia="zh-CN"/>
              </w:rPr>
            </w:pPr>
            <w:r w:rsidRPr="000279DF">
              <w:rPr>
                <w:rFonts w:eastAsia="SimSun"/>
                <w:i/>
              </w:rPr>
              <w:t>KOREA NSO-</w:t>
            </w:r>
            <w:r w:rsidRPr="000279DF">
              <w:rPr>
                <w:rFonts w:eastAsia="SimSun"/>
                <w:i/>
                <w:lang w:val="en-US" w:eastAsia="zh-CN"/>
              </w:rPr>
              <w:t>11</w:t>
            </w:r>
          </w:p>
        </w:tc>
        <w:tc>
          <w:tcPr>
            <w:tcW w:w="1248" w:type="dxa"/>
          </w:tcPr>
          <w:p w14:paraId="66D6BEC4" w14:textId="77777777" w:rsidR="000279DF" w:rsidRPr="000279DF" w:rsidRDefault="000279DF" w:rsidP="000279DF">
            <w:pPr>
              <w:rPr>
                <w:rFonts w:eastAsia="SimSun"/>
                <w:i/>
              </w:rPr>
            </w:pPr>
            <w:r w:rsidRPr="000279DF">
              <w:rPr>
                <w:rFonts w:eastAsia="SimSun"/>
                <w:i/>
              </w:rPr>
              <w:t>NA</w:t>
            </w:r>
          </w:p>
        </w:tc>
        <w:tc>
          <w:tcPr>
            <w:tcW w:w="1303" w:type="dxa"/>
          </w:tcPr>
          <w:p w14:paraId="57614569" w14:textId="77777777" w:rsidR="000279DF" w:rsidRPr="000279DF" w:rsidRDefault="000279DF" w:rsidP="000279DF">
            <w:pPr>
              <w:rPr>
                <w:rFonts w:eastAsia="SimSun"/>
                <w:i/>
                <w:lang w:val="en-US" w:eastAsia="zh-CN"/>
              </w:rPr>
            </w:pPr>
            <w:r w:rsidRPr="000279DF">
              <w:rPr>
                <w:rFonts w:eastAsia="SimSun" w:hint="eastAsia"/>
                <w:i/>
                <w:lang w:val="en-US" w:eastAsia="zh-CN"/>
              </w:rPr>
              <w:t xml:space="preserve">Annex </w:t>
            </w:r>
            <w:r w:rsidRPr="000279DF">
              <w:rPr>
                <w:rFonts w:eastAsia="SimSun"/>
                <w:i/>
                <w:lang w:val="en-US" w:eastAsia="zh-CN"/>
              </w:rPr>
              <w:t>5 / Section 3.10.7,</w:t>
            </w:r>
            <w:r w:rsidRPr="000279DF">
              <w:rPr>
                <w:rFonts w:eastAsia="Malgun Gothic" w:hint="eastAsia"/>
                <w:i/>
                <w:lang w:val="en-US" w:eastAsia="ko-KR"/>
              </w:rPr>
              <w:t xml:space="preserve"> </w:t>
            </w:r>
            <w:r w:rsidRPr="000279DF">
              <w:rPr>
                <w:rFonts w:eastAsia="Malgun Gothic"/>
                <w:i/>
                <w:lang w:val="en-US" w:eastAsia="ko-KR"/>
              </w:rPr>
              <w:t>3.10.8,</w:t>
            </w:r>
          </w:p>
          <w:p w14:paraId="49B0AFAD" w14:textId="77777777" w:rsidR="000279DF" w:rsidRPr="000279DF" w:rsidRDefault="000279DF" w:rsidP="000279DF">
            <w:pPr>
              <w:rPr>
                <w:rFonts w:eastAsia="Malgun Gothic"/>
                <w:i/>
                <w:lang w:val="en-US" w:eastAsia="ko-KR"/>
              </w:rPr>
            </w:pPr>
            <w:r w:rsidRPr="000279DF">
              <w:rPr>
                <w:rFonts w:eastAsia="Malgun Gothic"/>
                <w:i/>
                <w:lang w:val="en-US" w:eastAsia="ko-KR"/>
              </w:rPr>
              <w:t>3.10.9</w:t>
            </w:r>
          </w:p>
          <w:p w14:paraId="1A505438" w14:textId="77777777" w:rsidR="000279DF" w:rsidRPr="000279DF" w:rsidRDefault="000279DF" w:rsidP="000279DF">
            <w:pPr>
              <w:rPr>
                <w:rFonts w:eastAsia="Malgun Gothic"/>
                <w:i/>
                <w:lang w:val="en-US" w:eastAsia="ko-KR"/>
              </w:rPr>
            </w:pPr>
          </w:p>
        </w:tc>
        <w:tc>
          <w:tcPr>
            <w:tcW w:w="1436" w:type="dxa"/>
          </w:tcPr>
          <w:p w14:paraId="16BBB00E" w14:textId="77777777" w:rsidR="000279DF" w:rsidRPr="000279DF" w:rsidRDefault="000279DF" w:rsidP="000279DF">
            <w:pPr>
              <w:rPr>
                <w:rFonts w:eastAsia="SimSun"/>
                <w:i/>
                <w:lang w:val="en-US" w:eastAsia="zh-CN"/>
              </w:rPr>
            </w:pPr>
            <w:r w:rsidRPr="000279DF">
              <w:rPr>
                <w:rFonts w:eastAsia="SimSun"/>
                <w:i/>
                <w:lang w:val="en-US" w:eastAsia="zh-CN"/>
              </w:rPr>
              <w:t>Table 74, 75, 76</w:t>
            </w:r>
          </w:p>
        </w:tc>
        <w:tc>
          <w:tcPr>
            <w:tcW w:w="1548" w:type="dxa"/>
          </w:tcPr>
          <w:p w14:paraId="395DB60B" w14:textId="77777777" w:rsidR="000279DF" w:rsidRPr="000279DF" w:rsidRDefault="000279DF" w:rsidP="000279DF">
            <w:pPr>
              <w:rPr>
                <w:rFonts w:eastAsia="SimSun"/>
                <w:i/>
              </w:rPr>
            </w:pPr>
            <w:r w:rsidRPr="000279DF">
              <w:rPr>
                <w:rFonts w:eastAsia="SimSun"/>
                <w:i/>
              </w:rPr>
              <w:t>Clarification</w:t>
            </w:r>
          </w:p>
        </w:tc>
        <w:tc>
          <w:tcPr>
            <w:tcW w:w="3526" w:type="dxa"/>
          </w:tcPr>
          <w:p w14:paraId="5B1D9D3C" w14:textId="77777777" w:rsidR="000279DF" w:rsidRPr="000279DF" w:rsidRDefault="000279DF" w:rsidP="000279DF">
            <w:pPr>
              <w:rPr>
                <w:rFonts w:eastAsia="Malgun Gothic" w:cs="Arial"/>
                <w:color w:val="000000"/>
                <w:shd w:val="clear" w:color="auto" w:fill="FAFBFC"/>
                <w:lang w:eastAsia="ko-KR"/>
              </w:rPr>
            </w:pPr>
            <w:r w:rsidRPr="000279DF">
              <w:rPr>
                <w:rFonts w:eastAsia="Malgun Gothic" w:cs="Arial"/>
                <w:color w:val="000000"/>
                <w:shd w:val="clear" w:color="auto" w:fill="FAFBFC"/>
                <w:lang w:eastAsia="ko-KR"/>
              </w:rPr>
              <w:t>Add content that the destination ID is set to '0' for broadcast messages</w:t>
            </w:r>
          </w:p>
        </w:tc>
        <w:tc>
          <w:tcPr>
            <w:tcW w:w="4425" w:type="dxa"/>
          </w:tcPr>
          <w:p w14:paraId="1A25ED74" w14:textId="77777777" w:rsidR="000279DF" w:rsidRPr="000279DF" w:rsidRDefault="000279DF" w:rsidP="000279DF">
            <w:pPr>
              <w:jc w:val="both"/>
              <w:rPr>
                <w:rFonts w:eastAsia="SimSun" w:cs="Arial"/>
                <w:lang w:val="en-US" w:eastAsia="zh-CN"/>
              </w:rPr>
            </w:pPr>
            <w:r w:rsidRPr="000279DF">
              <w:rPr>
                <w:rFonts w:eastAsia="Malgun Gothic" w:cs="Arial"/>
                <w:lang w:val="en-US" w:eastAsia="ko-KR"/>
              </w:rPr>
              <w:t>See the following table</w:t>
            </w:r>
          </w:p>
        </w:tc>
      </w:tr>
    </w:tbl>
    <w:p w14:paraId="460FFF28" w14:textId="77777777" w:rsidR="000279DF" w:rsidRPr="000279DF" w:rsidRDefault="000279DF" w:rsidP="000279DF">
      <w:pPr>
        <w:rPr>
          <w:rFonts w:eastAsia="SimSun"/>
          <w:lang w:val="en-US" w:eastAsia="zh-CN"/>
        </w:rPr>
      </w:pPr>
    </w:p>
    <w:p w14:paraId="6EBC8974" w14:textId="77777777" w:rsidR="000279DF" w:rsidRPr="000279DF" w:rsidRDefault="000279DF" w:rsidP="000279DF">
      <w:pPr>
        <w:rPr>
          <w:rFonts w:eastAsia="SimSun"/>
          <w:b/>
          <w:lang w:val="en-US" w:eastAsia="zh-CN"/>
        </w:rPr>
        <w:sectPr w:rsidR="000279DF" w:rsidRPr="000279DF" w:rsidSect="00AA4473">
          <w:headerReference w:type="default" r:id="rId33"/>
          <w:footerReference w:type="default" r:id="rId34"/>
          <w:pgSz w:w="16838" w:h="11906" w:orient="landscape"/>
          <w:pgMar w:top="1134" w:right="1134" w:bottom="1134" w:left="1134" w:header="709" w:footer="709" w:gutter="0"/>
          <w:cols w:space="720"/>
          <w:docGrid w:linePitch="360"/>
        </w:sectPr>
      </w:pPr>
    </w:p>
    <w:p w14:paraId="51F224DF" w14:textId="77777777" w:rsidR="000279DF" w:rsidRPr="000279DF" w:rsidRDefault="000279DF" w:rsidP="000279DF">
      <w:pPr>
        <w:rPr>
          <w:ins w:id="11" w:author="小溪" w:date="2022-08-05T14:59:00Z"/>
          <w:rFonts w:eastAsia="SimSun"/>
          <w:b/>
          <w:lang w:val="en-US" w:eastAsia="zh-CN"/>
        </w:rPr>
      </w:pPr>
      <w:r w:rsidRPr="000279DF">
        <w:rPr>
          <w:rFonts w:eastAsia="SimSun" w:hint="eastAsia"/>
          <w:b/>
          <w:lang w:val="en-US" w:eastAsia="zh-CN"/>
        </w:rPr>
        <w:lastRenderedPageBreak/>
        <w:t>Comments:</w:t>
      </w:r>
    </w:p>
    <w:p w14:paraId="517D510F" w14:textId="77777777" w:rsidR="000279DF" w:rsidRPr="000279DF" w:rsidRDefault="000279DF" w:rsidP="000279DF">
      <w:pPr>
        <w:keepNext/>
        <w:spacing w:before="240" w:after="240"/>
        <w:outlineLvl w:val="0"/>
        <w:rPr>
          <w:rFonts w:ascii="Calibri" w:eastAsia="SimSun" w:hAnsi="Calibri"/>
          <w:caps/>
          <w:color w:val="0070C0"/>
          <w:kern w:val="28"/>
          <w:sz w:val="24"/>
          <w:lang w:val="en-US" w:eastAsia="ko-KR"/>
        </w:rPr>
      </w:pPr>
      <w:r w:rsidRPr="000279DF">
        <w:rPr>
          <w:rFonts w:ascii="Calibri" w:eastAsia="SimSun" w:hAnsi="Calibri"/>
          <w:b/>
          <w:caps/>
          <w:color w:val="0070C0"/>
          <w:kern w:val="28"/>
          <w:sz w:val="30"/>
          <w:szCs w:val="30"/>
          <w:lang w:eastAsia="de-DE"/>
        </w:rPr>
        <w:t>KOREA NSO-11</w:t>
      </w:r>
    </w:p>
    <w:p w14:paraId="4F9B8251"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Times New Roman" w:hAnsi="Times New Roman" w:cs="Times New Roman"/>
          <w:b/>
          <w:caps/>
          <w:color w:val="0070C0"/>
          <w:kern w:val="28"/>
          <w:sz w:val="24"/>
          <w:szCs w:val="20"/>
        </w:rPr>
        <w:t>3.10.7</w:t>
      </w:r>
      <w:r w:rsidRPr="000279DF">
        <w:rPr>
          <w:rFonts w:ascii="Times New Roman" w:hAnsi="Times New Roman" w:cs="Times New Roman"/>
          <w:b/>
          <w:caps/>
          <w:color w:val="0070C0"/>
          <w:kern w:val="28"/>
          <w:sz w:val="24"/>
          <w:szCs w:val="20"/>
        </w:rPr>
        <w:tab/>
        <w:t>Start fragment</w:t>
      </w:r>
    </w:p>
    <w:p w14:paraId="1BE33D69" w14:textId="77777777" w:rsidR="000279DF" w:rsidRPr="000279DF" w:rsidRDefault="000279DF" w:rsidP="000279DF">
      <w:pPr>
        <w:rPr>
          <w:rFonts w:eastAsia="SimSun"/>
          <w:b/>
          <w:lang w:val="en-US" w:eastAsia="zh-CN"/>
        </w:rPr>
      </w:pPr>
    </w:p>
    <w:p w14:paraId="77B7B2C4" w14:textId="77777777" w:rsidR="000279DF" w:rsidRPr="000279DF" w:rsidRDefault="000279DF" w:rsidP="000279DF">
      <w:pPr>
        <w:rPr>
          <w:rFonts w:eastAsia="SimSun"/>
          <w:b/>
          <w:lang w:val="en-US" w:eastAsia="zh-CN"/>
        </w:rPr>
      </w:pPr>
    </w:p>
    <w:p w14:paraId="5D52104C" w14:textId="77777777" w:rsidR="000279DF" w:rsidRPr="000279DF" w:rsidRDefault="000279DF" w:rsidP="000279DF">
      <w:pPr>
        <w:spacing w:afterLines="50" w:after="120"/>
        <w:jc w:val="center"/>
        <w:rPr>
          <w:rFonts w:ascii="Times New Roman" w:eastAsia="SimSun" w:hAnsi="Times New Roman" w:cs="Times New Roman"/>
        </w:rPr>
      </w:pPr>
      <w:bookmarkStart w:id="12" w:name="_Toc35546173"/>
      <w:r w:rsidRPr="000279DF">
        <w:rPr>
          <w:rFonts w:ascii="Times New Roman" w:eastAsia="SimSun" w:hAnsi="Times New Roman" w:cs="Times New Roman"/>
        </w:rPr>
        <w:t>Table 74</w:t>
      </w:r>
    </w:p>
    <w:p w14:paraId="304820A2"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Start fragment</w:t>
      </w:r>
      <w:bookmarkEnd w:id="12"/>
    </w:p>
    <w:p w14:paraId="5A18A557" w14:textId="77777777" w:rsidR="000279DF" w:rsidRPr="000279DF" w:rsidRDefault="000279DF" w:rsidP="000279DF">
      <w:pPr>
        <w:jc w:val="center"/>
        <w:rPr>
          <w:rFonts w:ascii="Times New Roman" w:eastAsia="SimSun" w:hAnsi="Times New Roman" w:cs="Times New Roman"/>
          <w:b/>
          <w:bCs/>
          <w:sz w:val="26"/>
          <w:szCs w:val="2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67"/>
        <w:gridCol w:w="1031"/>
        <w:gridCol w:w="2001"/>
        <w:gridCol w:w="5540"/>
      </w:tblGrid>
      <w:tr w:rsidR="000279DF" w:rsidRPr="000279DF" w14:paraId="2348F005" w14:textId="77777777" w:rsidTr="00E16E22">
        <w:trPr>
          <w:cantSplit/>
          <w:jc w:val="center"/>
        </w:trPr>
        <w:tc>
          <w:tcPr>
            <w:tcW w:w="988" w:type="dxa"/>
            <w:shd w:val="clear" w:color="auto" w:fill="auto"/>
            <w:vAlign w:val="center"/>
          </w:tcPr>
          <w:p w14:paraId="7E8BE72C"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 xml:space="preserve">Field </w:t>
            </w:r>
            <w:r w:rsidRPr="000279DF">
              <w:rPr>
                <w:rFonts w:ascii="Times New Roman" w:eastAsia="MS Mincho" w:hAnsi="Times New Roman" w:cs="Times New Roman"/>
                <w:b/>
                <w:szCs w:val="20"/>
                <w:lang w:val="fr-FR" w:eastAsia="en-US"/>
              </w:rPr>
              <w:br/>
              <w:t>no.</w:t>
            </w:r>
          </w:p>
        </w:tc>
        <w:tc>
          <w:tcPr>
            <w:tcW w:w="955" w:type="dxa"/>
            <w:shd w:val="clear" w:color="auto" w:fill="auto"/>
            <w:vAlign w:val="center"/>
          </w:tcPr>
          <w:p w14:paraId="58308AC1"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 xml:space="preserve">Size </w:t>
            </w:r>
            <w:r w:rsidRPr="000279DF">
              <w:rPr>
                <w:rFonts w:ascii="Times New Roman" w:eastAsia="MS Mincho" w:hAnsi="Times New Roman" w:cs="Times New Roman"/>
                <w:b/>
                <w:szCs w:val="20"/>
                <w:lang w:val="fr-FR" w:eastAsia="en-US"/>
              </w:rPr>
              <w:br/>
              <w:t>(bytes)</w:t>
            </w:r>
          </w:p>
        </w:tc>
        <w:tc>
          <w:tcPr>
            <w:tcW w:w="1853" w:type="dxa"/>
            <w:shd w:val="clear" w:color="auto" w:fill="auto"/>
            <w:vAlign w:val="center"/>
          </w:tcPr>
          <w:p w14:paraId="5947ED0C"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Function</w:t>
            </w:r>
          </w:p>
        </w:tc>
        <w:tc>
          <w:tcPr>
            <w:tcW w:w="5130" w:type="dxa"/>
            <w:shd w:val="clear" w:color="auto" w:fill="auto"/>
            <w:vAlign w:val="center"/>
          </w:tcPr>
          <w:p w14:paraId="375DC485"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Content</w:t>
            </w:r>
          </w:p>
        </w:tc>
      </w:tr>
      <w:tr w:rsidR="000279DF" w:rsidRPr="000279DF" w14:paraId="5B946F31" w14:textId="77777777" w:rsidTr="00E16E22">
        <w:trPr>
          <w:cantSplit/>
          <w:jc w:val="center"/>
        </w:trPr>
        <w:tc>
          <w:tcPr>
            <w:tcW w:w="988" w:type="dxa"/>
            <w:shd w:val="clear" w:color="auto" w:fill="auto"/>
          </w:tcPr>
          <w:p w14:paraId="402CB12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955" w:type="dxa"/>
            <w:shd w:val="clear" w:color="auto" w:fill="auto"/>
          </w:tcPr>
          <w:p w14:paraId="0D950DF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2A46A78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Type</w:t>
            </w:r>
          </w:p>
        </w:tc>
        <w:tc>
          <w:tcPr>
            <w:tcW w:w="5130" w:type="dxa"/>
            <w:shd w:val="clear" w:color="auto" w:fill="auto"/>
          </w:tcPr>
          <w:p w14:paraId="7395F99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Type = 30</w:t>
            </w:r>
          </w:p>
        </w:tc>
      </w:tr>
      <w:tr w:rsidR="000279DF" w:rsidRPr="000279DF" w14:paraId="1E2E5C40" w14:textId="77777777" w:rsidTr="00E16E22">
        <w:trPr>
          <w:cantSplit/>
          <w:jc w:val="center"/>
        </w:trPr>
        <w:tc>
          <w:tcPr>
            <w:tcW w:w="988" w:type="dxa"/>
            <w:shd w:val="clear" w:color="auto" w:fill="auto"/>
          </w:tcPr>
          <w:p w14:paraId="687A8F2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955" w:type="dxa"/>
            <w:shd w:val="clear" w:color="auto" w:fill="auto"/>
          </w:tcPr>
          <w:p w14:paraId="40D1C72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1853" w:type="dxa"/>
            <w:shd w:val="clear" w:color="auto" w:fill="auto"/>
          </w:tcPr>
          <w:p w14:paraId="4AD1AE5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Payload size</w:t>
            </w:r>
          </w:p>
        </w:tc>
        <w:tc>
          <w:tcPr>
            <w:tcW w:w="5130" w:type="dxa"/>
            <w:shd w:val="clear" w:color="auto" w:fill="auto"/>
          </w:tcPr>
          <w:p w14:paraId="6919CF3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Size of fields 3 to 8.</w:t>
            </w:r>
          </w:p>
        </w:tc>
      </w:tr>
      <w:tr w:rsidR="000279DF" w:rsidRPr="000279DF" w14:paraId="2D38B534" w14:textId="77777777" w:rsidTr="00E16E22">
        <w:trPr>
          <w:cantSplit/>
          <w:jc w:val="center"/>
        </w:trPr>
        <w:tc>
          <w:tcPr>
            <w:tcW w:w="988" w:type="dxa"/>
            <w:shd w:val="clear" w:color="auto" w:fill="auto"/>
          </w:tcPr>
          <w:p w14:paraId="7395C7B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3</w:t>
            </w:r>
          </w:p>
        </w:tc>
        <w:tc>
          <w:tcPr>
            <w:tcW w:w="955" w:type="dxa"/>
            <w:shd w:val="clear" w:color="auto" w:fill="auto"/>
          </w:tcPr>
          <w:p w14:paraId="541C51E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4</w:t>
            </w:r>
          </w:p>
        </w:tc>
        <w:tc>
          <w:tcPr>
            <w:tcW w:w="1853" w:type="dxa"/>
            <w:shd w:val="clear" w:color="auto" w:fill="auto"/>
          </w:tcPr>
          <w:p w14:paraId="5D7E3C2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Source Station ID</w:t>
            </w:r>
          </w:p>
        </w:tc>
        <w:tc>
          <w:tcPr>
            <w:tcW w:w="5130" w:type="dxa"/>
            <w:shd w:val="clear" w:color="auto" w:fill="auto"/>
          </w:tcPr>
          <w:p w14:paraId="4ED71B2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de-DE"/>
              </w:rPr>
            </w:pPr>
            <w:r w:rsidRPr="000279DF">
              <w:rPr>
                <w:rFonts w:ascii="Times New Roman" w:eastAsia="MS Mincho" w:hAnsi="Times New Roman" w:cs="Times New Roman"/>
                <w:szCs w:val="20"/>
                <w:lang w:eastAsia="en-US"/>
              </w:rPr>
              <w:t>The Unique Identifier of the ship station, as described in § 2.4, Annex 1, and § 3.12.</w:t>
            </w:r>
          </w:p>
        </w:tc>
      </w:tr>
      <w:tr w:rsidR="000279DF" w:rsidRPr="000279DF" w14:paraId="5771643A" w14:textId="77777777" w:rsidTr="00E16E22">
        <w:trPr>
          <w:cantSplit/>
          <w:jc w:val="center"/>
        </w:trPr>
        <w:tc>
          <w:tcPr>
            <w:tcW w:w="988" w:type="dxa"/>
            <w:shd w:val="clear" w:color="auto" w:fill="auto"/>
          </w:tcPr>
          <w:p w14:paraId="738C5B2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4</w:t>
            </w:r>
          </w:p>
        </w:tc>
        <w:tc>
          <w:tcPr>
            <w:tcW w:w="955" w:type="dxa"/>
            <w:shd w:val="clear" w:color="auto" w:fill="auto"/>
          </w:tcPr>
          <w:p w14:paraId="6A923AD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06E8293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Satellite ID</w:t>
            </w:r>
          </w:p>
        </w:tc>
        <w:tc>
          <w:tcPr>
            <w:tcW w:w="5130" w:type="dxa"/>
            <w:shd w:val="clear" w:color="auto" w:fill="auto"/>
          </w:tcPr>
          <w:p w14:paraId="1381038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Satellite ID.</w:t>
            </w:r>
          </w:p>
        </w:tc>
      </w:tr>
      <w:tr w:rsidR="000279DF" w:rsidRPr="000279DF" w14:paraId="4F5C16E0" w14:textId="77777777" w:rsidTr="00E16E22">
        <w:trPr>
          <w:cantSplit/>
          <w:jc w:val="center"/>
        </w:trPr>
        <w:tc>
          <w:tcPr>
            <w:tcW w:w="988" w:type="dxa"/>
            <w:shd w:val="clear" w:color="auto" w:fill="auto"/>
          </w:tcPr>
          <w:p w14:paraId="341EED8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5</w:t>
            </w:r>
          </w:p>
        </w:tc>
        <w:tc>
          <w:tcPr>
            <w:tcW w:w="955" w:type="dxa"/>
            <w:shd w:val="clear" w:color="auto" w:fill="auto"/>
          </w:tcPr>
          <w:p w14:paraId="218AE91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691D3F7E"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Session ID</w:t>
            </w:r>
          </w:p>
        </w:tc>
        <w:tc>
          <w:tcPr>
            <w:tcW w:w="5130" w:type="dxa"/>
            <w:shd w:val="clear" w:color="auto" w:fill="auto"/>
          </w:tcPr>
          <w:p w14:paraId="2219B5B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1-255</w:t>
            </w:r>
          </w:p>
        </w:tc>
      </w:tr>
      <w:tr w:rsidR="000279DF" w:rsidRPr="000279DF" w14:paraId="5058AF9A" w14:textId="77777777" w:rsidTr="00E16E22">
        <w:trPr>
          <w:cantSplit/>
          <w:jc w:val="center"/>
        </w:trPr>
        <w:tc>
          <w:tcPr>
            <w:tcW w:w="988" w:type="dxa"/>
            <w:shd w:val="clear" w:color="auto" w:fill="auto"/>
          </w:tcPr>
          <w:p w14:paraId="1AE6657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w w:val="99"/>
                <w:szCs w:val="20"/>
                <w:u w:color="D13438"/>
                <w:lang w:val="fr-FR" w:eastAsia="en-US"/>
              </w:rPr>
              <w:t>6</w:t>
            </w:r>
          </w:p>
        </w:tc>
        <w:tc>
          <w:tcPr>
            <w:tcW w:w="955" w:type="dxa"/>
            <w:shd w:val="clear" w:color="auto" w:fill="auto"/>
          </w:tcPr>
          <w:p w14:paraId="13CF7B1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w w:val="99"/>
                <w:szCs w:val="20"/>
                <w:u w:color="D13438"/>
                <w:lang w:val="fr-FR" w:eastAsia="en-US"/>
              </w:rPr>
              <w:t>4</w:t>
            </w:r>
          </w:p>
        </w:tc>
        <w:tc>
          <w:tcPr>
            <w:tcW w:w="1853" w:type="dxa"/>
            <w:shd w:val="clear" w:color="auto" w:fill="auto"/>
          </w:tcPr>
          <w:p w14:paraId="19B3158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u w:color="D13438"/>
                <w:lang w:val="fr-FR" w:eastAsia="en-US"/>
              </w:rPr>
              <w:t>Destination Station</w:t>
            </w:r>
            <w:r w:rsidRPr="000279DF">
              <w:rPr>
                <w:rFonts w:ascii="Times New Roman" w:eastAsia="MS Mincho" w:hAnsi="Times New Roman" w:cs="Times New Roman"/>
                <w:szCs w:val="20"/>
                <w:lang w:val="fr-FR" w:eastAsia="en-US"/>
              </w:rPr>
              <w:t xml:space="preserve"> </w:t>
            </w:r>
            <w:r w:rsidRPr="000279DF">
              <w:rPr>
                <w:rFonts w:ascii="Times New Roman" w:eastAsia="MS Mincho" w:hAnsi="Times New Roman" w:cs="Times New Roman"/>
                <w:szCs w:val="20"/>
                <w:u w:color="D13438"/>
                <w:lang w:val="fr-FR" w:eastAsia="en-US"/>
              </w:rPr>
              <w:t>ID</w:t>
            </w:r>
          </w:p>
        </w:tc>
        <w:tc>
          <w:tcPr>
            <w:tcW w:w="5130" w:type="dxa"/>
            <w:shd w:val="clear" w:color="auto" w:fill="auto"/>
          </w:tcPr>
          <w:p w14:paraId="064D978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u w:color="D13438"/>
                <w:lang w:eastAsia="en-US"/>
              </w:rPr>
            </w:pPr>
            <w:r w:rsidRPr="000279DF">
              <w:rPr>
                <w:rFonts w:ascii="Times New Roman" w:eastAsia="MS Mincho" w:hAnsi="Times New Roman" w:cs="Times New Roman"/>
                <w:szCs w:val="20"/>
                <w:u w:color="D13438"/>
                <w:lang w:eastAsia="en-US"/>
              </w:rPr>
              <w:t>The Unique Identifier of the destination station, as</w:t>
            </w:r>
            <w:r w:rsidRPr="000279DF">
              <w:rPr>
                <w:rFonts w:ascii="Times New Roman" w:eastAsia="MS Mincho" w:hAnsi="Times New Roman" w:cs="Times New Roman"/>
                <w:szCs w:val="20"/>
                <w:lang w:eastAsia="en-US"/>
              </w:rPr>
              <w:t xml:space="preserve"> </w:t>
            </w:r>
            <w:r w:rsidRPr="000279DF">
              <w:rPr>
                <w:rFonts w:ascii="Times New Roman" w:eastAsia="MS Mincho" w:hAnsi="Times New Roman" w:cs="Times New Roman"/>
                <w:szCs w:val="20"/>
                <w:u w:color="D13438"/>
                <w:lang w:eastAsia="en-US"/>
              </w:rPr>
              <w:t xml:space="preserve">described in </w:t>
            </w:r>
            <w:r w:rsidRPr="000279DF">
              <w:rPr>
                <w:rFonts w:ascii="Times New Roman" w:eastAsia="MS Mincho" w:hAnsi="Times New Roman" w:cs="Times New Roman"/>
                <w:szCs w:val="20"/>
                <w:lang w:eastAsia="en-US"/>
              </w:rPr>
              <w:t>§</w:t>
            </w:r>
            <w:r w:rsidRPr="000279DF">
              <w:rPr>
                <w:rFonts w:ascii="Times New Roman" w:eastAsia="MS Mincho" w:hAnsi="Times New Roman" w:cs="Times New Roman"/>
                <w:szCs w:val="20"/>
                <w:u w:color="D13438"/>
                <w:lang w:eastAsia="en-US"/>
              </w:rPr>
              <w:t xml:space="preserve"> 2.4, Annex 1, </w:t>
            </w:r>
            <w:r w:rsidRPr="000279DF">
              <w:rPr>
                <w:rFonts w:ascii="Times New Roman" w:eastAsia="MS Mincho" w:hAnsi="Times New Roman" w:cs="Times New Roman"/>
                <w:szCs w:val="20"/>
                <w:lang w:eastAsia="en-US"/>
              </w:rPr>
              <w:t>and § 3.12</w:t>
            </w:r>
            <w:r w:rsidRPr="000279DF">
              <w:rPr>
                <w:rFonts w:ascii="Times New Roman" w:eastAsia="MS Mincho" w:hAnsi="Times New Roman" w:cs="Times New Roman"/>
                <w:szCs w:val="20"/>
                <w:u w:color="D13438"/>
                <w:lang w:eastAsia="en-US"/>
              </w:rPr>
              <w:t>.</w:t>
            </w:r>
          </w:p>
          <w:p w14:paraId="69BB4526"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algun Gothic" w:hAnsi="Times New Roman" w:cs="Times New Roman"/>
                <w:color w:val="0070C0"/>
                <w:szCs w:val="20"/>
                <w:lang w:eastAsia="ko-KR"/>
              </w:rPr>
            </w:pPr>
            <w:r w:rsidRPr="000279DF">
              <w:rPr>
                <w:rFonts w:ascii="Times New Roman" w:eastAsia="Malgun Gothic" w:hAnsi="Times New Roman" w:cs="Times New Roman"/>
                <w:color w:val="0070C0"/>
                <w:szCs w:val="20"/>
                <w:u w:color="D13438"/>
                <w:lang w:eastAsia="ko-KR"/>
              </w:rPr>
              <w:t>Set to 0 for broadcast</w:t>
            </w:r>
          </w:p>
        </w:tc>
      </w:tr>
      <w:tr w:rsidR="000279DF" w:rsidRPr="000279DF" w14:paraId="193118DF" w14:textId="77777777" w:rsidTr="00E16E22">
        <w:trPr>
          <w:cantSplit/>
          <w:jc w:val="center"/>
        </w:trPr>
        <w:tc>
          <w:tcPr>
            <w:tcW w:w="988" w:type="dxa"/>
            <w:shd w:val="clear" w:color="auto" w:fill="auto"/>
          </w:tcPr>
          <w:p w14:paraId="755576E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7</w:t>
            </w:r>
          </w:p>
        </w:tc>
        <w:tc>
          <w:tcPr>
            <w:tcW w:w="955" w:type="dxa"/>
            <w:shd w:val="clear" w:color="auto" w:fill="auto"/>
          </w:tcPr>
          <w:p w14:paraId="6ABF01C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1853" w:type="dxa"/>
            <w:shd w:val="clear" w:color="auto" w:fill="auto"/>
          </w:tcPr>
          <w:p w14:paraId="3CB37646"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 xml:space="preserve">Remaining Fragments </w:t>
            </w:r>
          </w:p>
        </w:tc>
        <w:tc>
          <w:tcPr>
            <w:tcW w:w="5130" w:type="dxa"/>
            <w:shd w:val="clear" w:color="auto" w:fill="auto"/>
          </w:tcPr>
          <w:p w14:paraId="4BCD2C8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de-DE"/>
              </w:rPr>
            </w:pPr>
            <w:r w:rsidRPr="000279DF">
              <w:rPr>
                <w:rFonts w:ascii="Times New Roman" w:eastAsia="MS Mincho" w:hAnsi="Times New Roman" w:cs="Times New Roman"/>
                <w:szCs w:val="20"/>
                <w:lang w:eastAsia="en-US"/>
              </w:rPr>
              <w:t>The number of remaining fragments in this VDE-SAT data session.  Valid range 0 - 65535.</w:t>
            </w:r>
          </w:p>
        </w:tc>
      </w:tr>
      <w:tr w:rsidR="000279DF" w:rsidRPr="000279DF" w14:paraId="368279EA" w14:textId="77777777" w:rsidTr="00E16E22">
        <w:trPr>
          <w:cantSplit/>
          <w:jc w:val="center"/>
        </w:trPr>
        <w:tc>
          <w:tcPr>
            <w:tcW w:w="988" w:type="dxa"/>
            <w:shd w:val="clear" w:color="auto" w:fill="auto"/>
          </w:tcPr>
          <w:p w14:paraId="0B93EBD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8</w:t>
            </w:r>
          </w:p>
        </w:tc>
        <w:tc>
          <w:tcPr>
            <w:tcW w:w="955" w:type="dxa"/>
            <w:shd w:val="clear" w:color="auto" w:fill="auto"/>
          </w:tcPr>
          <w:p w14:paraId="44CB863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Variable</w:t>
            </w:r>
          </w:p>
        </w:tc>
        <w:tc>
          <w:tcPr>
            <w:tcW w:w="1853" w:type="dxa"/>
            <w:shd w:val="clear" w:color="auto" w:fill="auto"/>
          </w:tcPr>
          <w:p w14:paraId="4EE920D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Payload</w:t>
            </w:r>
          </w:p>
        </w:tc>
        <w:tc>
          <w:tcPr>
            <w:tcW w:w="5130" w:type="dxa"/>
            <w:shd w:val="clear" w:color="auto" w:fill="auto"/>
          </w:tcPr>
          <w:p w14:paraId="609E5DD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p>
        </w:tc>
      </w:tr>
    </w:tbl>
    <w:p w14:paraId="468BCF10" w14:textId="77777777" w:rsidR="000279DF" w:rsidRPr="000279DF" w:rsidRDefault="000279DF" w:rsidP="000279DF">
      <w:pPr>
        <w:tabs>
          <w:tab w:val="left" w:pos="794"/>
          <w:tab w:val="left" w:pos="1191"/>
          <w:tab w:val="left" w:pos="1588"/>
          <w:tab w:val="left" w:pos="1985"/>
        </w:tabs>
        <w:overflowPunct w:val="0"/>
        <w:autoSpaceDE w:val="0"/>
        <w:autoSpaceDN w:val="0"/>
        <w:adjustRightInd w:val="0"/>
        <w:jc w:val="both"/>
        <w:textAlignment w:val="baseline"/>
        <w:rPr>
          <w:rFonts w:ascii="Times New Roman" w:eastAsia="MS Mincho" w:hAnsi="Times New Roman" w:cs="Times New Roman"/>
          <w:sz w:val="20"/>
          <w:szCs w:val="20"/>
          <w:lang w:eastAsia="en-US"/>
        </w:rPr>
      </w:pPr>
    </w:p>
    <w:p w14:paraId="7C937678"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Calibri" w:eastAsia="SimSun" w:hAnsi="Calibri"/>
          <w:b/>
          <w:caps/>
          <w:color w:val="0070C0"/>
          <w:kern w:val="28"/>
          <w:sz w:val="24"/>
          <w:szCs w:val="20"/>
          <w:lang w:eastAsia="de-DE"/>
        </w:rPr>
        <w:br w:type="page"/>
      </w:r>
      <w:r w:rsidRPr="000279DF">
        <w:rPr>
          <w:rFonts w:ascii="Times New Roman" w:hAnsi="Times New Roman" w:cs="Times New Roman"/>
          <w:b/>
          <w:caps/>
          <w:color w:val="0070C0"/>
          <w:kern w:val="28"/>
          <w:sz w:val="24"/>
          <w:szCs w:val="20"/>
        </w:rPr>
        <w:lastRenderedPageBreak/>
        <w:t>3.10.8</w:t>
      </w:r>
      <w:r w:rsidRPr="000279DF">
        <w:rPr>
          <w:rFonts w:ascii="Times New Roman" w:hAnsi="Times New Roman" w:cs="Times New Roman"/>
          <w:b/>
          <w:caps/>
          <w:color w:val="0070C0"/>
          <w:kern w:val="28"/>
          <w:sz w:val="24"/>
          <w:szCs w:val="20"/>
        </w:rPr>
        <w:tab/>
        <w:t>continuation fragment</w:t>
      </w:r>
    </w:p>
    <w:p w14:paraId="4034DBBF" w14:textId="77777777" w:rsidR="000279DF" w:rsidRPr="000279DF" w:rsidRDefault="000279DF" w:rsidP="000279DF">
      <w:pPr>
        <w:rPr>
          <w:rFonts w:eastAsia="SimSun"/>
          <w:b/>
          <w:lang w:val="en-US" w:eastAsia="zh-CN"/>
        </w:rPr>
      </w:pPr>
    </w:p>
    <w:p w14:paraId="46DEF57E" w14:textId="77777777" w:rsidR="000279DF" w:rsidRPr="000279DF" w:rsidRDefault="000279DF" w:rsidP="000279DF">
      <w:pPr>
        <w:rPr>
          <w:rFonts w:eastAsia="SimSun"/>
          <w:b/>
          <w:lang w:val="en-US" w:eastAsia="zh-CN"/>
        </w:rPr>
      </w:pPr>
    </w:p>
    <w:p w14:paraId="727CCB12"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Table 75</w:t>
      </w:r>
    </w:p>
    <w:p w14:paraId="38876BBF"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Continuation fragment</w:t>
      </w:r>
    </w:p>
    <w:p w14:paraId="3E3D621E" w14:textId="77777777" w:rsidR="000279DF" w:rsidRPr="000279DF" w:rsidRDefault="000279DF" w:rsidP="000279DF">
      <w:pPr>
        <w:jc w:val="center"/>
        <w:rPr>
          <w:rFonts w:ascii="Times New Roman" w:eastAsia="SimSun" w:hAnsi="Times New Roman" w:cs="Times New Roman"/>
          <w:b/>
          <w:bCs/>
          <w:sz w:val="26"/>
          <w:szCs w:val="2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67"/>
        <w:gridCol w:w="1031"/>
        <w:gridCol w:w="2001"/>
        <w:gridCol w:w="5540"/>
      </w:tblGrid>
      <w:tr w:rsidR="000279DF" w:rsidRPr="000279DF" w14:paraId="0F17BA5A" w14:textId="77777777" w:rsidTr="00E16E22">
        <w:trPr>
          <w:cantSplit/>
          <w:jc w:val="center"/>
        </w:trPr>
        <w:tc>
          <w:tcPr>
            <w:tcW w:w="988" w:type="dxa"/>
            <w:shd w:val="clear" w:color="auto" w:fill="auto"/>
            <w:vAlign w:val="center"/>
          </w:tcPr>
          <w:p w14:paraId="53E9E9AC"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 xml:space="preserve">Field </w:t>
            </w:r>
            <w:r w:rsidRPr="000279DF">
              <w:rPr>
                <w:rFonts w:ascii="Times New Roman" w:eastAsia="MS Mincho" w:hAnsi="Times New Roman" w:cs="Times New Roman"/>
                <w:b/>
                <w:szCs w:val="20"/>
                <w:lang w:val="fr-FR" w:eastAsia="en-US"/>
              </w:rPr>
              <w:br/>
              <w:t>no.</w:t>
            </w:r>
          </w:p>
        </w:tc>
        <w:tc>
          <w:tcPr>
            <w:tcW w:w="955" w:type="dxa"/>
            <w:shd w:val="clear" w:color="auto" w:fill="auto"/>
            <w:vAlign w:val="center"/>
          </w:tcPr>
          <w:p w14:paraId="4FB63DFB"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 xml:space="preserve">Size </w:t>
            </w:r>
            <w:r w:rsidRPr="000279DF">
              <w:rPr>
                <w:rFonts w:ascii="Times New Roman" w:eastAsia="MS Mincho" w:hAnsi="Times New Roman" w:cs="Times New Roman"/>
                <w:b/>
                <w:szCs w:val="20"/>
                <w:lang w:val="fr-FR" w:eastAsia="en-US"/>
              </w:rPr>
              <w:br/>
              <w:t>(bytes)</w:t>
            </w:r>
          </w:p>
        </w:tc>
        <w:tc>
          <w:tcPr>
            <w:tcW w:w="1853" w:type="dxa"/>
            <w:shd w:val="clear" w:color="auto" w:fill="auto"/>
            <w:vAlign w:val="center"/>
          </w:tcPr>
          <w:p w14:paraId="1D749F80"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Function</w:t>
            </w:r>
          </w:p>
        </w:tc>
        <w:tc>
          <w:tcPr>
            <w:tcW w:w="5130" w:type="dxa"/>
            <w:shd w:val="clear" w:color="auto" w:fill="auto"/>
            <w:vAlign w:val="center"/>
          </w:tcPr>
          <w:p w14:paraId="1E17B8C2"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Content</w:t>
            </w:r>
          </w:p>
        </w:tc>
      </w:tr>
      <w:tr w:rsidR="000279DF" w:rsidRPr="000279DF" w14:paraId="2D784D4F" w14:textId="77777777" w:rsidTr="00E16E22">
        <w:trPr>
          <w:cantSplit/>
          <w:jc w:val="center"/>
        </w:trPr>
        <w:tc>
          <w:tcPr>
            <w:tcW w:w="988" w:type="dxa"/>
            <w:shd w:val="clear" w:color="auto" w:fill="auto"/>
          </w:tcPr>
          <w:p w14:paraId="1C54DA4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955" w:type="dxa"/>
            <w:shd w:val="clear" w:color="auto" w:fill="auto"/>
          </w:tcPr>
          <w:p w14:paraId="7E477A0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1720AE3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Type</w:t>
            </w:r>
          </w:p>
        </w:tc>
        <w:tc>
          <w:tcPr>
            <w:tcW w:w="5130" w:type="dxa"/>
            <w:shd w:val="clear" w:color="auto" w:fill="auto"/>
          </w:tcPr>
          <w:p w14:paraId="5BC847D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Type = 30</w:t>
            </w:r>
          </w:p>
        </w:tc>
      </w:tr>
      <w:tr w:rsidR="000279DF" w:rsidRPr="000279DF" w14:paraId="313B3566" w14:textId="77777777" w:rsidTr="00E16E22">
        <w:trPr>
          <w:cantSplit/>
          <w:jc w:val="center"/>
        </w:trPr>
        <w:tc>
          <w:tcPr>
            <w:tcW w:w="988" w:type="dxa"/>
            <w:shd w:val="clear" w:color="auto" w:fill="auto"/>
          </w:tcPr>
          <w:p w14:paraId="7B3A998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955" w:type="dxa"/>
            <w:shd w:val="clear" w:color="auto" w:fill="auto"/>
          </w:tcPr>
          <w:p w14:paraId="121FC07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1853" w:type="dxa"/>
            <w:shd w:val="clear" w:color="auto" w:fill="auto"/>
          </w:tcPr>
          <w:p w14:paraId="6728079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Payload size</w:t>
            </w:r>
          </w:p>
        </w:tc>
        <w:tc>
          <w:tcPr>
            <w:tcW w:w="5130" w:type="dxa"/>
            <w:shd w:val="clear" w:color="auto" w:fill="auto"/>
          </w:tcPr>
          <w:p w14:paraId="05B94FE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Size of fields 3 to 8.</w:t>
            </w:r>
          </w:p>
        </w:tc>
      </w:tr>
      <w:tr w:rsidR="000279DF" w:rsidRPr="000279DF" w14:paraId="5F1E1F52" w14:textId="77777777" w:rsidTr="00E16E22">
        <w:trPr>
          <w:cantSplit/>
          <w:jc w:val="center"/>
        </w:trPr>
        <w:tc>
          <w:tcPr>
            <w:tcW w:w="988" w:type="dxa"/>
            <w:shd w:val="clear" w:color="auto" w:fill="auto"/>
          </w:tcPr>
          <w:p w14:paraId="477C53C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3</w:t>
            </w:r>
          </w:p>
        </w:tc>
        <w:tc>
          <w:tcPr>
            <w:tcW w:w="955" w:type="dxa"/>
            <w:shd w:val="clear" w:color="auto" w:fill="auto"/>
          </w:tcPr>
          <w:p w14:paraId="07A715A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4</w:t>
            </w:r>
          </w:p>
        </w:tc>
        <w:tc>
          <w:tcPr>
            <w:tcW w:w="1853" w:type="dxa"/>
            <w:shd w:val="clear" w:color="auto" w:fill="auto"/>
          </w:tcPr>
          <w:p w14:paraId="2FF71E2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Source Station ID</w:t>
            </w:r>
          </w:p>
        </w:tc>
        <w:tc>
          <w:tcPr>
            <w:tcW w:w="5130" w:type="dxa"/>
            <w:shd w:val="clear" w:color="auto" w:fill="auto"/>
          </w:tcPr>
          <w:p w14:paraId="364DBB7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de-DE"/>
              </w:rPr>
            </w:pPr>
            <w:r w:rsidRPr="000279DF">
              <w:rPr>
                <w:rFonts w:ascii="Times New Roman" w:eastAsia="MS Mincho" w:hAnsi="Times New Roman" w:cs="Times New Roman"/>
                <w:szCs w:val="20"/>
                <w:lang w:eastAsia="en-US"/>
              </w:rPr>
              <w:t>The Unique Identifier of the ship station, as described in § 2.4, Annex 1, and § 3.12.</w:t>
            </w:r>
          </w:p>
        </w:tc>
      </w:tr>
      <w:tr w:rsidR="000279DF" w:rsidRPr="000279DF" w14:paraId="07295948" w14:textId="77777777" w:rsidTr="00E16E22">
        <w:trPr>
          <w:cantSplit/>
          <w:jc w:val="center"/>
        </w:trPr>
        <w:tc>
          <w:tcPr>
            <w:tcW w:w="988" w:type="dxa"/>
            <w:shd w:val="clear" w:color="auto" w:fill="auto"/>
          </w:tcPr>
          <w:p w14:paraId="21A46B2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4</w:t>
            </w:r>
          </w:p>
        </w:tc>
        <w:tc>
          <w:tcPr>
            <w:tcW w:w="955" w:type="dxa"/>
            <w:shd w:val="clear" w:color="auto" w:fill="auto"/>
          </w:tcPr>
          <w:p w14:paraId="3BAE786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2F4DCFB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Satellite ID</w:t>
            </w:r>
          </w:p>
        </w:tc>
        <w:tc>
          <w:tcPr>
            <w:tcW w:w="5130" w:type="dxa"/>
            <w:shd w:val="clear" w:color="auto" w:fill="auto"/>
          </w:tcPr>
          <w:p w14:paraId="5726D0E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Satellite ID.</w:t>
            </w:r>
          </w:p>
        </w:tc>
      </w:tr>
      <w:tr w:rsidR="000279DF" w:rsidRPr="000279DF" w14:paraId="5A82F5D0" w14:textId="77777777" w:rsidTr="00E16E22">
        <w:trPr>
          <w:cantSplit/>
          <w:jc w:val="center"/>
        </w:trPr>
        <w:tc>
          <w:tcPr>
            <w:tcW w:w="988" w:type="dxa"/>
            <w:shd w:val="clear" w:color="auto" w:fill="auto"/>
          </w:tcPr>
          <w:p w14:paraId="5852E27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5</w:t>
            </w:r>
          </w:p>
        </w:tc>
        <w:tc>
          <w:tcPr>
            <w:tcW w:w="955" w:type="dxa"/>
            <w:shd w:val="clear" w:color="auto" w:fill="auto"/>
          </w:tcPr>
          <w:p w14:paraId="7EC5E73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0944CF0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Session ID</w:t>
            </w:r>
          </w:p>
        </w:tc>
        <w:tc>
          <w:tcPr>
            <w:tcW w:w="5130" w:type="dxa"/>
            <w:shd w:val="clear" w:color="auto" w:fill="auto"/>
          </w:tcPr>
          <w:p w14:paraId="2FC6038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1-255</w:t>
            </w:r>
          </w:p>
        </w:tc>
      </w:tr>
      <w:tr w:rsidR="000279DF" w:rsidRPr="000279DF" w14:paraId="620DD193" w14:textId="77777777" w:rsidTr="00E16E22">
        <w:trPr>
          <w:cantSplit/>
          <w:jc w:val="center"/>
        </w:trPr>
        <w:tc>
          <w:tcPr>
            <w:tcW w:w="988" w:type="dxa"/>
            <w:shd w:val="clear" w:color="auto" w:fill="auto"/>
          </w:tcPr>
          <w:p w14:paraId="6D1D123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w w:val="99"/>
                <w:szCs w:val="20"/>
                <w:u w:color="D13438"/>
                <w:lang w:val="fr-FR" w:eastAsia="en-US"/>
              </w:rPr>
              <w:t>6</w:t>
            </w:r>
          </w:p>
        </w:tc>
        <w:tc>
          <w:tcPr>
            <w:tcW w:w="955" w:type="dxa"/>
            <w:shd w:val="clear" w:color="auto" w:fill="auto"/>
          </w:tcPr>
          <w:p w14:paraId="0F519AA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w w:val="99"/>
                <w:szCs w:val="20"/>
                <w:u w:color="D13438"/>
                <w:lang w:val="fr-FR" w:eastAsia="en-US"/>
              </w:rPr>
              <w:t>4</w:t>
            </w:r>
          </w:p>
        </w:tc>
        <w:tc>
          <w:tcPr>
            <w:tcW w:w="1853" w:type="dxa"/>
            <w:shd w:val="clear" w:color="auto" w:fill="auto"/>
          </w:tcPr>
          <w:p w14:paraId="48A6F97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u w:color="D13438"/>
                <w:lang w:val="fr-FR" w:eastAsia="en-US"/>
              </w:rPr>
              <w:t>Destination Station</w:t>
            </w:r>
            <w:r w:rsidRPr="000279DF">
              <w:rPr>
                <w:rFonts w:ascii="Times New Roman" w:eastAsia="MS Mincho" w:hAnsi="Times New Roman" w:cs="Times New Roman"/>
                <w:szCs w:val="20"/>
                <w:lang w:val="fr-FR" w:eastAsia="en-US"/>
              </w:rPr>
              <w:t xml:space="preserve"> </w:t>
            </w:r>
            <w:r w:rsidRPr="000279DF">
              <w:rPr>
                <w:rFonts w:ascii="Times New Roman" w:eastAsia="MS Mincho" w:hAnsi="Times New Roman" w:cs="Times New Roman"/>
                <w:szCs w:val="20"/>
                <w:u w:color="D13438"/>
                <w:lang w:val="fr-FR" w:eastAsia="en-US"/>
              </w:rPr>
              <w:t>ID</w:t>
            </w:r>
          </w:p>
        </w:tc>
        <w:tc>
          <w:tcPr>
            <w:tcW w:w="5130" w:type="dxa"/>
            <w:shd w:val="clear" w:color="auto" w:fill="auto"/>
          </w:tcPr>
          <w:p w14:paraId="48BD53A6"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u w:color="D13438"/>
                <w:lang w:eastAsia="en-US"/>
              </w:rPr>
            </w:pPr>
            <w:r w:rsidRPr="000279DF">
              <w:rPr>
                <w:rFonts w:ascii="Times New Roman" w:eastAsia="MS Mincho" w:hAnsi="Times New Roman" w:cs="Times New Roman"/>
                <w:szCs w:val="20"/>
                <w:u w:color="D13438"/>
                <w:lang w:eastAsia="en-US"/>
              </w:rPr>
              <w:t>The Unique Identifier of the destination station, as</w:t>
            </w:r>
            <w:r w:rsidRPr="000279DF">
              <w:rPr>
                <w:rFonts w:ascii="Times New Roman" w:eastAsia="MS Mincho" w:hAnsi="Times New Roman" w:cs="Times New Roman"/>
                <w:szCs w:val="20"/>
                <w:lang w:eastAsia="en-US"/>
              </w:rPr>
              <w:t xml:space="preserve"> </w:t>
            </w:r>
            <w:r w:rsidRPr="000279DF">
              <w:rPr>
                <w:rFonts w:ascii="Times New Roman" w:eastAsia="MS Mincho" w:hAnsi="Times New Roman" w:cs="Times New Roman"/>
                <w:szCs w:val="20"/>
                <w:u w:color="D13438"/>
                <w:lang w:eastAsia="en-US"/>
              </w:rPr>
              <w:t xml:space="preserve">described in </w:t>
            </w:r>
            <w:r w:rsidRPr="000279DF">
              <w:rPr>
                <w:rFonts w:ascii="Times New Roman" w:eastAsia="MS Mincho" w:hAnsi="Times New Roman" w:cs="Times New Roman"/>
                <w:szCs w:val="20"/>
                <w:lang w:eastAsia="en-US"/>
              </w:rPr>
              <w:t>§</w:t>
            </w:r>
            <w:r w:rsidRPr="000279DF">
              <w:rPr>
                <w:rFonts w:ascii="Times New Roman" w:eastAsia="MS Mincho" w:hAnsi="Times New Roman" w:cs="Times New Roman"/>
                <w:szCs w:val="20"/>
                <w:u w:color="D13438"/>
                <w:lang w:eastAsia="en-US"/>
              </w:rPr>
              <w:t xml:space="preserve"> 2.4, Annex 1, </w:t>
            </w:r>
            <w:r w:rsidRPr="000279DF">
              <w:rPr>
                <w:rFonts w:ascii="Times New Roman" w:eastAsia="MS Mincho" w:hAnsi="Times New Roman" w:cs="Times New Roman"/>
                <w:szCs w:val="20"/>
                <w:lang w:eastAsia="en-US"/>
              </w:rPr>
              <w:t>and § 3.12</w:t>
            </w:r>
            <w:r w:rsidRPr="000279DF">
              <w:rPr>
                <w:rFonts w:ascii="Times New Roman" w:eastAsia="MS Mincho" w:hAnsi="Times New Roman" w:cs="Times New Roman"/>
                <w:szCs w:val="20"/>
                <w:u w:color="D13438"/>
                <w:lang w:eastAsia="en-US"/>
              </w:rPr>
              <w:t>.</w:t>
            </w:r>
          </w:p>
          <w:p w14:paraId="223EE61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algun Gothic" w:hAnsi="Times New Roman" w:cs="Times New Roman"/>
                <w:color w:val="0070C0"/>
                <w:szCs w:val="20"/>
                <w:lang w:eastAsia="ko-KR"/>
              </w:rPr>
            </w:pPr>
            <w:r w:rsidRPr="000279DF">
              <w:rPr>
                <w:rFonts w:ascii="Times New Roman" w:eastAsia="Malgun Gothic" w:hAnsi="Times New Roman" w:cs="Times New Roman"/>
                <w:color w:val="0070C0"/>
                <w:szCs w:val="20"/>
                <w:u w:color="D13438"/>
                <w:lang w:eastAsia="ko-KR"/>
              </w:rPr>
              <w:t>Set to 0 for broadcast</w:t>
            </w:r>
          </w:p>
        </w:tc>
      </w:tr>
      <w:tr w:rsidR="000279DF" w:rsidRPr="000279DF" w14:paraId="4A779F0D" w14:textId="77777777" w:rsidTr="00E16E22">
        <w:trPr>
          <w:cantSplit/>
          <w:jc w:val="center"/>
        </w:trPr>
        <w:tc>
          <w:tcPr>
            <w:tcW w:w="988" w:type="dxa"/>
            <w:shd w:val="clear" w:color="auto" w:fill="auto"/>
          </w:tcPr>
          <w:p w14:paraId="472DF0B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7</w:t>
            </w:r>
          </w:p>
        </w:tc>
        <w:tc>
          <w:tcPr>
            <w:tcW w:w="955" w:type="dxa"/>
            <w:shd w:val="clear" w:color="auto" w:fill="auto"/>
          </w:tcPr>
          <w:p w14:paraId="487836B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1853" w:type="dxa"/>
            <w:shd w:val="clear" w:color="auto" w:fill="auto"/>
          </w:tcPr>
          <w:p w14:paraId="46D7874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Fragment number</w:t>
            </w:r>
          </w:p>
        </w:tc>
        <w:tc>
          <w:tcPr>
            <w:tcW w:w="5130" w:type="dxa"/>
            <w:shd w:val="clear" w:color="auto" w:fill="auto"/>
          </w:tcPr>
          <w:p w14:paraId="556CD01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de-DE"/>
              </w:rPr>
            </w:pPr>
            <w:r w:rsidRPr="000279DF">
              <w:rPr>
                <w:rFonts w:ascii="Times New Roman" w:eastAsia="MS Mincho" w:hAnsi="Times New Roman" w:cs="Times New Roman"/>
                <w:szCs w:val="20"/>
                <w:lang w:eastAsia="en-US"/>
              </w:rPr>
              <w:t xml:space="preserve">Fragment number in this VDE-SAT data session. First continuation fragment should start at 1, increment with any additional fragment. Valid </w:t>
            </w:r>
            <w:proofErr w:type="gramStart"/>
            <w:r w:rsidRPr="000279DF">
              <w:rPr>
                <w:rFonts w:ascii="Times New Roman" w:eastAsia="MS Mincho" w:hAnsi="Times New Roman" w:cs="Times New Roman"/>
                <w:szCs w:val="20"/>
                <w:lang w:eastAsia="en-US"/>
              </w:rPr>
              <w:t>range  1</w:t>
            </w:r>
            <w:proofErr w:type="gramEnd"/>
            <w:r w:rsidRPr="000279DF">
              <w:rPr>
                <w:rFonts w:ascii="Times New Roman" w:eastAsia="MS Mincho" w:hAnsi="Times New Roman" w:cs="Times New Roman"/>
                <w:szCs w:val="20"/>
                <w:lang w:eastAsia="en-US"/>
              </w:rPr>
              <w:t xml:space="preserve"> - 65534.</w:t>
            </w:r>
          </w:p>
        </w:tc>
      </w:tr>
      <w:tr w:rsidR="000279DF" w:rsidRPr="000279DF" w14:paraId="6A0E43A3" w14:textId="77777777" w:rsidTr="00E16E22">
        <w:trPr>
          <w:cantSplit/>
          <w:jc w:val="center"/>
        </w:trPr>
        <w:tc>
          <w:tcPr>
            <w:tcW w:w="988" w:type="dxa"/>
            <w:shd w:val="clear" w:color="auto" w:fill="auto"/>
          </w:tcPr>
          <w:p w14:paraId="6A1DA55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8</w:t>
            </w:r>
          </w:p>
        </w:tc>
        <w:tc>
          <w:tcPr>
            <w:tcW w:w="955" w:type="dxa"/>
            <w:shd w:val="clear" w:color="auto" w:fill="auto"/>
          </w:tcPr>
          <w:p w14:paraId="0E5DD35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Variable</w:t>
            </w:r>
          </w:p>
        </w:tc>
        <w:tc>
          <w:tcPr>
            <w:tcW w:w="1853" w:type="dxa"/>
            <w:shd w:val="clear" w:color="auto" w:fill="auto"/>
          </w:tcPr>
          <w:p w14:paraId="4081F31F"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Payload</w:t>
            </w:r>
          </w:p>
        </w:tc>
        <w:tc>
          <w:tcPr>
            <w:tcW w:w="5130" w:type="dxa"/>
            <w:shd w:val="clear" w:color="auto" w:fill="auto"/>
          </w:tcPr>
          <w:p w14:paraId="5458B46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p>
        </w:tc>
      </w:tr>
    </w:tbl>
    <w:p w14:paraId="4045AB17" w14:textId="77777777" w:rsidR="000279DF" w:rsidRPr="000279DF" w:rsidRDefault="000279DF" w:rsidP="000279DF">
      <w:pPr>
        <w:tabs>
          <w:tab w:val="left" w:pos="794"/>
          <w:tab w:val="left" w:pos="1191"/>
          <w:tab w:val="left" w:pos="1588"/>
          <w:tab w:val="left" w:pos="1985"/>
        </w:tabs>
        <w:overflowPunct w:val="0"/>
        <w:autoSpaceDE w:val="0"/>
        <w:autoSpaceDN w:val="0"/>
        <w:adjustRightInd w:val="0"/>
        <w:jc w:val="both"/>
        <w:textAlignment w:val="baseline"/>
        <w:rPr>
          <w:rFonts w:ascii="Times New Roman" w:eastAsia="MS Mincho" w:hAnsi="Times New Roman" w:cs="Times New Roman"/>
          <w:sz w:val="20"/>
          <w:szCs w:val="20"/>
          <w:lang w:eastAsia="en-US"/>
        </w:rPr>
      </w:pPr>
    </w:p>
    <w:p w14:paraId="4BC17A41" w14:textId="77777777" w:rsidR="000279DF" w:rsidRPr="000279DF" w:rsidRDefault="000279DF" w:rsidP="000279DF">
      <w:pPr>
        <w:keepNext/>
        <w:tabs>
          <w:tab w:val="left" w:pos="567"/>
          <w:tab w:val="left" w:pos="794"/>
          <w:tab w:val="left" w:pos="1191"/>
          <w:tab w:val="left" w:pos="1588"/>
          <w:tab w:val="left" w:pos="1985"/>
        </w:tabs>
        <w:spacing w:before="120" w:after="120"/>
        <w:outlineLvl w:val="2"/>
        <w:rPr>
          <w:rFonts w:ascii="Times New Roman" w:hAnsi="Times New Roman" w:cs="Times New Roman"/>
          <w:b/>
          <w:caps/>
          <w:color w:val="0070C0"/>
          <w:kern w:val="28"/>
          <w:sz w:val="24"/>
          <w:szCs w:val="20"/>
        </w:rPr>
      </w:pPr>
      <w:r w:rsidRPr="000279DF">
        <w:rPr>
          <w:rFonts w:ascii="Calibri" w:eastAsia="SimSun" w:hAnsi="Calibri"/>
          <w:b/>
          <w:caps/>
          <w:color w:val="0070C0"/>
          <w:kern w:val="28"/>
          <w:sz w:val="24"/>
          <w:szCs w:val="20"/>
          <w:lang w:eastAsia="de-DE"/>
        </w:rPr>
        <w:br w:type="page"/>
      </w:r>
      <w:r w:rsidRPr="000279DF">
        <w:rPr>
          <w:rFonts w:ascii="Times New Roman" w:hAnsi="Times New Roman" w:cs="Times New Roman"/>
          <w:b/>
          <w:caps/>
          <w:color w:val="0070C0"/>
          <w:kern w:val="28"/>
          <w:sz w:val="24"/>
          <w:szCs w:val="20"/>
        </w:rPr>
        <w:lastRenderedPageBreak/>
        <w:t>3.10.9</w:t>
      </w:r>
      <w:r w:rsidRPr="000279DF">
        <w:rPr>
          <w:rFonts w:ascii="Times New Roman" w:hAnsi="Times New Roman" w:cs="Times New Roman"/>
          <w:b/>
          <w:caps/>
          <w:color w:val="0070C0"/>
          <w:kern w:val="28"/>
          <w:sz w:val="24"/>
          <w:szCs w:val="20"/>
        </w:rPr>
        <w:tab/>
        <w:t>END fragment</w:t>
      </w:r>
    </w:p>
    <w:p w14:paraId="587BF4D7" w14:textId="77777777" w:rsidR="000279DF" w:rsidRPr="000279DF" w:rsidRDefault="000279DF" w:rsidP="000279DF">
      <w:pPr>
        <w:rPr>
          <w:rFonts w:eastAsia="SimSun"/>
          <w:b/>
          <w:lang w:val="en-US" w:eastAsia="zh-CN"/>
        </w:rPr>
      </w:pPr>
    </w:p>
    <w:p w14:paraId="266CC528" w14:textId="77777777" w:rsidR="000279DF" w:rsidRPr="000279DF" w:rsidRDefault="000279DF" w:rsidP="000279DF">
      <w:pPr>
        <w:rPr>
          <w:rFonts w:eastAsia="SimSun"/>
          <w:b/>
          <w:lang w:val="en-US" w:eastAsia="zh-CN"/>
        </w:rPr>
      </w:pPr>
    </w:p>
    <w:p w14:paraId="35D45C55" w14:textId="77777777" w:rsidR="000279DF" w:rsidRPr="000279DF" w:rsidRDefault="000279DF" w:rsidP="000279DF">
      <w:pPr>
        <w:spacing w:afterLines="50" w:after="120"/>
        <w:jc w:val="center"/>
        <w:rPr>
          <w:rFonts w:ascii="Times New Roman" w:eastAsia="SimSun" w:hAnsi="Times New Roman" w:cs="Times New Roman"/>
        </w:rPr>
      </w:pPr>
      <w:r w:rsidRPr="000279DF">
        <w:rPr>
          <w:rFonts w:ascii="Times New Roman" w:eastAsia="SimSun" w:hAnsi="Times New Roman" w:cs="Times New Roman"/>
        </w:rPr>
        <w:t>Table 76</w:t>
      </w:r>
    </w:p>
    <w:p w14:paraId="2EE709B0" w14:textId="77777777" w:rsidR="000279DF" w:rsidRPr="000279DF" w:rsidRDefault="000279DF" w:rsidP="000279DF">
      <w:pPr>
        <w:jc w:val="center"/>
        <w:rPr>
          <w:rFonts w:ascii="Times New Roman" w:eastAsia="SimSun" w:hAnsi="Times New Roman" w:cs="Times New Roman"/>
          <w:b/>
          <w:bCs/>
          <w:sz w:val="26"/>
          <w:szCs w:val="26"/>
        </w:rPr>
      </w:pPr>
      <w:r w:rsidRPr="000279DF">
        <w:rPr>
          <w:rFonts w:ascii="Times New Roman" w:eastAsia="SimSun" w:hAnsi="Times New Roman" w:cs="Times New Roman"/>
          <w:b/>
          <w:bCs/>
          <w:sz w:val="26"/>
          <w:szCs w:val="26"/>
        </w:rPr>
        <w:t>End fragment</w:t>
      </w:r>
    </w:p>
    <w:p w14:paraId="706B727C" w14:textId="77777777" w:rsidR="000279DF" w:rsidRPr="000279DF" w:rsidRDefault="000279DF" w:rsidP="000279DF">
      <w:pPr>
        <w:jc w:val="center"/>
        <w:rPr>
          <w:rFonts w:ascii="Times New Roman" w:eastAsia="SimSun" w:hAnsi="Times New Roman" w:cs="Times New Roman"/>
          <w:b/>
          <w:bCs/>
          <w:sz w:val="26"/>
          <w:szCs w:val="2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67"/>
        <w:gridCol w:w="1031"/>
        <w:gridCol w:w="2001"/>
        <w:gridCol w:w="5540"/>
      </w:tblGrid>
      <w:tr w:rsidR="000279DF" w:rsidRPr="000279DF" w14:paraId="39523AFC" w14:textId="77777777" w:rsidTr="00E16E22">
        <w:trPr>
          <w:cantSplit/>
          <w:jc w:val="center"/>
        </w:trPr>
        <w:tc>
          <w:tcPr>
            <w:tcW w:w="988" w:type="dxa"/>
            <w:shd w:val="clear" w:color="auto" w:fill="auto"/>
            <w:vAlign w:val="center"/>
          </w:tcPr>
          <w:p w14:paraId="6513FF2C"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 xml:space="preserve">Field </w:t>
            </w:r>
            <w:r w:rsidRPr="000279DF">
              <w:rPr>
                <w:rFonts w:ascii="Times New Roman" w:eastAsia="MS Mincho" w:hAnsi="Times New Roman" w:cs="Times New Roman"/>
                <w:b/>
                <w:szCs w:val="20"/>
                <w:lang w:val="fr-FR" w:eastAsia="en-US"/>
              </w:rPr>
              <w:br/>
              <w:t>no.</w:t>
            </w:r>
          </w:p>
        </w:tc>
        <w:tc>
          <w:tcPr>
            <w:tcW w:w="955" w:type="dxa"/>
            <w:shd w:val="clear" w:color="auto" w:fill="auto"/>
            <w:vAlign w:val="center"/>
          </w:tcPr>
          <w:p w14:paraId="4B312C33"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 xml:space="preserve">Size </w:t>
            </w:r>
            <w:r w:rsidRPr="000279DF">
              <w:rPr>
                <w:rFonts w:ascii="Times New Roman" w:eastAsia="MS Mincho" w:hAnsi="Times New Roman" w:cs="Times New Roman"/>
                <w:b/>
                <w:szCs w:val="20"/>
                <w:lang w:val="fr-FR" w:eastAsia="en-US"/>
              </w:rPr>
              <w:br/>
              <w:t>(bytes)</w:t>
            </w:r>
          </w:p>
        </w:tc>
        <w:tc>
          <w:tcPr>
            <w:tcW w:w="1853" w:type="dxa"/>
            <w:shd w:val="clear" w:color="auto" w:fill="auto"/>
            <w:vAlign w:val="center"/>
          </w:tcPr>
          <w:p w14:paraId="38798BFA"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Function</w:t>
            </w:r>
          </w:p>
        </w:tc>
        <w:tc>
          <w:tcPr>
            <w:tcW w:w="5130" w:type="dxa"/>
            <w:shd w:val="clear" w:color="auto" w:fill="auto"/>
            <w:vAlign w:val="center"/>
          </w:tcPr>
          <w:p w14:paraId="29FBBB6E" w14:textId="77777777" w:rsidR="000279DF" w:rsidRPr="000279DF" w:rsidRDefault="000279DF" w:rsidP="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MS Mincho" w:hAnsi="Times New Roman" w:cs="Times New Roman"/>
                <w:b/>
                <w:szCs w:val="20"/>
                <w:lang w:val="fr-FR" w:eastAsia="en-US"/>
              </w:rPr>
            </w:pPr>
            <w:r w:rsidRPr="000279DF">
              <w:rPr>
                <w:rFonts w:ascii="Times New Roman" w:eastAsia="MS Mincho" w:hAnsi="Times New Roman" w:cs="Times New Roman"/>
                <w:b/>
                <w:szCs w:val="20"/>
                <w:lang w:val="fr-FR" w:eastAsia="en-US"/>
              </w:rPr>
              <w:t>Content</w:t>
            </w:r>
          </w:p>
        </w:tc>
      </w:tr>
      <w:tr w:rsidR="000279DF" w:rsidRPr="000279DF" w14:paraId="1D10D5EB" w14:textId="77777777" w:rsidTr="00E16E22">
        <w:trPr>
          <w:cantSplit/>
          <w:jc w:val="center"/>
        </w:trPr>
        <w:tc>
          <w:tcPr>
            <w:tcW w:w="988" w:type="dxa"/>
            <w:shd w:val="clear" w:color="auto" w:fill="auto"/>
          </w:tcPr>
          <w:p w14:paraId="22ADAF1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955" w:type="dxa"/>
            <w:shd w:val="clear" w:color="auto" w:fill="auto"/>
          </w:tcPr>
          <w:p w14:paraId="7C22BB2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5B72B10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Type</w:t>
            </w:r>
          </w:p>
        </w:tc>
        <w:tc>
          <w:tcPr>
            <w:tcW w:w="5130" w:type="dxa"/>
            <w:shd w:val="clear" w:color="auto" w:fill="auto"/>
          </w:tcPr>
          <w:p w14:paraId="59FEBFC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Type = 30</w:t>
            </w:r>
          </w:p>
        </w:tc>
      </w:tr>
      <w:tr w:rsidR="000279DF" w:rsidRPr="000279DF" w14:paraId="47364E45" w14:textId="77777777" w:rsidTr="00E16E22">
        <w:trPr>
          <w:cantSplit/>
          <w:jc w:val="center"/>
        </w:trPr>
        <w:tc>
          <w:tcPr>
            <w:tcW w:w="988" w:type="dxa"/>
            <w:shd w:val="clear" w:color="auto" w:fill="auto"/>
          </w:tcPr>
          <w:p w14:paraId="29EB65E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955" w:type="dxa"/>
            <w:shd w:val="clear" w:color="auto" w:fill="auto"/>
          </w:tcPr>
          <w:p w14:paraId="46B1E88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1853" w:type="dxa"/>
            <w:shd w:val="clear" w:color="auto" w:fill="auto"/>
          </w:tcPr>
          <w:p w14:paraId="3231413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Payload size</w:t>
            </w:r>
          </w:p>
        </w:tc>
        <w:tc>
          <w:tcPr>
            <w:tcW w:w="5130" w:type="dxa"/>
            <w:shd w:val="clear" w:color="auto" w:fill="auto"/>
          </w:tcPr>
          <w:p w14:paraId="269F456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Size of fields 3 to 8.</w:t>
            </w:r>
          </w:p>
        </w:tc>
      </w:tr>
      <w:tr w:rsidR="000279DF" w:rsidRPr="000279DF" w14:paraId="0FE82B14" w14:textId="77777777" w:rsidTr="00E16E22">
        <w:trPr>
          <w:cantSplit/>
          <w:jc w:val="center"/>
        </w:trPr>
        <w:tc>
          <w:tcPr>
            <w:tcW w:w="988" w:type="dxa"/>
            <w:shd w:val="clear" w:color="auto" w:fill="auto"/>
          </w:tcPr>
          <w:p w14:paraId="09657C5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3</w:t>
            </w:r>
          </w:p>
        </w:tc>
        <w:tc>
          <w:tcPr>
            <w:tcW w:w="955" w:type="dxa"/>
            <w:shd w:val="clear" w:color="auto" w:fill="auto"/>
          </w:tcPr>
          <w:p w14:paraId="155FF63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4</w:t>
            </w:r>
          </w:p>
        </w:tc>
        <w:tc>
          <w:tcPr>
            <w:tcW w:w="1853" w:type="dxa"/>
            <w:shd w:val="clear" w:color="auto" w:fill="auto"/>
          </w:tcPr>
          <w:p w14:paraId="1D746E7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Source Station ID</w:t>
            </w:r>
          </w:p>
        </w:tc>
        <w:tc>
          <w:tcPr>
            <w:tcW w:w="5130" w:type="dxa"/>
            <w:shd w:val="clear" w:color="auto" w:fill="auto"/>
          </w:tcPr>
          <w:p w14:paraId="16BDF18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de-DE"/>
              </w:rPr>
            </w:pPr>
            <w:r w:rsidRPr="000279DF">
              <w:rPr>
                <w:rFonts w:ascii="Times New Roman" w:eastAsia="MS Mincho" w:hAnsi="Times New Roman" w:cs="Times New Roman"/>
                <w:szCs w:val="20"/>
                <w:lang w:eastAsia="en-US"/>
              </w:rPr>
              <w:t>The Unique Identifier of the ship station, as described in § </w:t>
            </w:r>
            <w:r w:rsidRPr="000279DF">
              <w:rPr>
                <w:rFonts w:ascii="Times New Roman" w:eastAsia="MS Mincho" w:hAnsi="Times New Roman" w:cs="Times New Roman"/>
                <w:strike/>
                <w:color w:val="0070C0"/>
                <w:szCs w:val="20"/>
                <w:lang w:eastAsia="en-US"/>
              </w:rPr>
              <w:t>3</w:t>
            </w:r>
            <w:r w:rsidRPr="000279DF">
              <w:rPr>
                <w:rFonts w:ascii="Times New Roman" w:eastAsia="MS Mincho" w:hAnsi="Times New Roman" w:cs="Times New Roman"/>
                <w:color w:val="0070C0"/>
                <w:szCs w:val="20"/>
                <w:lang w:eastAsia="en-US"/>
              </w:rPr>
              <w:t>2</w:t>
            </w:r>
            <w:r w:rsidRPr="000279DF">
              <w:rPr>
                <w:rFonts w:ascii="Times New Roman" w:eastAsia="MS Mincho" w:hAnsi="Times New Roman" w:cs="Times New Roman"/>
                <w:szCs w:val="20"/>
                <w:lang w:eastAsia="en-US"/>
              </w:rPr>
              <w:t>.4, Annex 1, and § 3.12.</w:t>
            </w:r>
          </w:p>
        </w:tc>
      </w:tr>
      <w:tr w:rsidR="000279DF" w:rsidRPr="000279DF" w14:paraId="6EB354EC" w14:textId="77777777" w:rsidTr="00E16E22">
        <w:trPr>
          <w:cantSplit/>
          <w:jc w:val="center"/>
        </w:trPr>
        <w:tc>
          <w:tcPr>
            <w:tcW w:w="988" w:type="dxa"/>
            <w:shd w:val="clear" w:color="auto" w:fill="auto"/>
          </w:tcPr>
          <w:p w14:paraId="58C95FF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4</w:t>
            </w:r>
          </w:p>
        </w:tc>
        <w:tc>
          <w:tcPr>
            <w:tcW w:w="955" w:type="dxa"/>
            <w:shd w:val="clear" w:color="auto" w:fill="auto"/>
          </w:tcPr>
          <w:p w14:paraId="4073DF2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38439848"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Satellite ID</w:t>
            </w:r>
          </w:p>
        </w:tc>
        <w:tc>
          <w:tcPr>
            <w:tcW w:w="5130" w:type="dxa"/>
            <w:shd w:val="clear" w:color="auto" w:fill="auto"/>
          </w:tcPr>
          <w:p w14:paraId="1435CAD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Satellite ID.</w:t>
            </w:r>
          </w:p>
        </w:tc>
      </w:tr>
      <w:tr w:rsidR="000279DF" w:rsidRPr="000279DF" w14:paraId="3C063AAB" w14:textId="77777777" w:rsidTr="00E16E22">
        <w:trPr>
          <w:cantSplit/>
          <w:jc w:val="center"/>
        </w:trPr>
        <w:tc>
          <w:tcPr>
            <w:tcW w:w="988" w:type="dxa"/>
            <w:shd w:val="clear" w:color="auto" w:fill="auto"/>
          </w:tcPr>
          <w:p w14:paraId="70CDD22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5</w:t>
            </w:r>
          </w:p>
        </w:tc>
        <w:tc>
          <w:tcPr>
            <w:tcW w:w="955" w:type="dxa"/>
            <w:shd w:val="clear" w:color="auto" w:fill="auto"/>
          </w:tcPr>
          <w:p w14:paraId="23030126"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1</w:t>
            </w:r>
          </w:p>
        </w:tc>
        <w:tc>
          <w:tcPr>
            <w:tcW w:w="1853" w:type="dxa"/>
            <w:shd w:val="clear" w:color="auto" w:fill="auto"/>
          </w:tcPr>
          <w:p w14:paraId="454FDB7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Session ID</w:t>
            </w:r>
          </w:p>
        </w:tc>
        <w:tc>
          <w:tcPr>
            <w:tcW w:w="5130" w:type="dxa"/>
            <w:shd w:val="clear" w:color="auto" w:fill="auto"/>
          </w:tcPr>
          <w:p w14:paraId="23A2EA60"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en-US"/>
              </w:rPr>
            </w:pPr>
            <w:r w:rsidRPr="000279DF">
              <w:rPr>
                <w:rFonts w:ascii="Times New Roman" w:eastAsia="MS Mincho" w:hAnsi="Times New Roman" w:cs="Times New Roman"/>
                <w:szCs w:val="20"/>
                <w:lang w:val="fr-FR" w:eastAsia="en-US"/>
              </w:rPr>
              <w:t>1-255</w:t>
            </w:r>
          </w:p>
        </w:tc>
      </w:tr>
      <w:tr w:rsidR="000279DF" w:rsidRPr="000279DF" w14:paraId="0E192FA6" w14:textId="77777777" w:rsidTr="00E16E22">
        <w:trPr>
          <w:cantSplit/>
          <w:jc w:val="center"/>
        </w:trPr>
        <w:tc>
          <w:tcPr>
            <w:tcW w:w="988" w:type="dxa"/>
            <w:shd w:val="clear" w:color="auto" w:fill="auto"/>
          </w:tcPr>
          <w:p w14:paraId="56058B23"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w w:val="99"/>
                <w:szCs w:val="20"/>
                <w:u w:color="D13438"/>
                <w:lang w:val="fr-FR" w:eastAsia="en-US"/>
              </w:rPr>
              <w:t>6</w:t>
            </w:r>
          </w:p>
        </w:tc>
        <w:tc>
          <w:tcPr>
            <w:tcW w:w="955" w:type="dxa"/>
            <w:shd w:val="clear" w:color="auto" w:fill="auto"/>
          </w:tcPr>
          <w:p w14:paraId="2DB78F77"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w w:val="99"/>
                <w:szCs w:val="20"/>
                <w:u w:color="D13438"/>
                <w:lang w:val="fr-FR" w:eastAsia="en-US"/>
              </w:rPr>
              <w:t>4</w:t>
            </w:r>
          </w:p>
        </w:tc>
        <w:tc>
          <w:tcPr>
            <w:tcW w:w="1853" w:type="dxa"/>
            <w:shd w:val="clear" w:color="auto" w:fill="auto"/>
          </w:tcPr>
          <w:p w14:paraId="76078239"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u w:color="D13438"/>
                <w:lang w:val="fr-FR" w:eastAsia="en-US"/>
              </w:rPr>
              <w:t>Destination Station</w:t>
            </w:r>
            <w:r w:rsidRPr="000279DF">
              <w:rPr>
                <w:rFonts w:ascii="Times New Roman" w:eastAsia="MS Mincho" w:hAnsi="Times New Roman" w:cs="Times New Roman"/>
                <w:szCs w:val="20"/>
                <w:lang w:val="fr-FR" w:eastAsia="en-US"/>
              </w:rPr>
              <w:t xml:space="preserve"> </w:t>
            </w:r>
            <w:r w:rsidRPr="000279DF">
              <w:rPr>
                <w:rFonts w:ascii="Times New Roman" w:eastAsia="MS Mincho" w:hAnsi="Times New Roman" w:cs="Times New Roman"/>
                <w:szCs w:val="20"/>
                <w:u w:color="D13438"/>
                <w:lang w:val="fr-FR" w:eastAsia="en-US"/>
              </w:rPr>
              <w:t>ID</w:t>
            </w:r>
          </w:p>
        </w:tc>
        <w:tc>
          <w:tcPr>
            <w:tcW w:w="5130" w:type="dxa"/>
            <w:shd w:val="clear" w:color="auto" w:fill="auto"/>
          </w:tcPr>
          <w:p w14:paraId="191BB52D"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u w:color="D13438"/>
                <w:lang w:eastAsia="en-US"/>
              </w:rPr>
            </w:pPr>
            <w:r w:rsidRPr="000279DF">
              <w:rPr>
                <w:rFonts w:ascii="Times New Roman" w:eastAsia="MS Mincho" w:hAnsi="Times New Roman" w:cs="Times New Roman"/>
                <w:szCs w:val="20"/>
                <w:u w:color="D13438"/>
                <w:lang w:eastAsia="en-US"/>
              </w:rPr>
              <w:t>The Unique Identifier of the destination station, as</w:t>
            </w:r>
            <w:r w:rsidRPr="000279DF">
              <w:rPr>
                <w:rFonts w:ascii="Times New Roman" w:eastAsia="MS Mincho" w:hAnsi="Times New Roman" w:cs="Times New Roman"/>
                <w:szCs w:val="20"/>
                <w:lang w:eastAsia="en-US"/>
              </w:rPr>
              <w:t xml:space="preserve"> </w:t>
            </w:r>
            <w:r w:rsidRPr="000279DF">
              <w:rPr>
                <w:rFonts w:ascii="Times New Roman" w:eastAsia="MS Mincho" w:hAnsi="Times New Roman" w:cs="Times New Roman"/>
                <w:szCs w:val="20"/>
                <w:u w:color="D13438"/>
                <w:lang w:eastAsia="en-US"/>
              </w:rPr>
              <w:t xml:space="preserve">described in </w:t>
            </w:r>
            <w:r w:rsidRPr="000279DF">
              <w:rPr>
                <w:rFonts w:ascii="Times New Roman" w:eastAsia="MS Mincho" w:hAnsi="Times New Roman" w:cs="Times New Roman"/>
                <w:szCs w:val="20"/>
                <w:lang w:eastAsia="en-US"/>
              </w:rPr>
              <w:t>§</w:t>
            </w:r>
            <w:r w:rsidRPr="000279DF">
              <w:rPr>
                <w:rFonts w:ascii="Times New Roman" w:eastAsia="MS Mincho" w:hAnsi="Times New Roman" w:cs="Times New Roman"/>
                <w:szCs w:val="20"/>
                <w:u w:color="D13438"/>
                <w:lang w:eastAsia="en-US"/>
              </w:rPr>
              <w:t xml:space="preserve"> 2.4, Annex 1, </w:t>
            </w:r>
            <w:r w:rsidRPr="000279DF">
              <w:rPr>
                <w:rFonts w:ascii="Times New Roman" w:eastAsia="MS Mincho" w:hAnsi="Times New Roman" w:cs="Times New Roman"/>
                <w:szCs w:val="20"/>
                <w:lang w:eastAsia="en-US"/>
              </w:rPr>
              <w:t>and § 3.12</w:t>
            </w:r>
            <w:r w:rsidRPr="000279DF">
              <w:rPr>
                <w:rFonts w:ascii="Times New Roman" w:eastAsia="MS Mincho" w:hAnsi="Times New Roman" w:cs="Times New Roman"/>
                <w:szCs w:val="20"/>
                <w:u w:color="D13438"/>
                <w:lang w:eastAsia="en-US"/>
              </w:rPr>
              <w:t>.</w:t>
            </w:r>
          </w:p>
          <w:p w14:paraId="57024B8C"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algun Gothic" w:hAnsi="Times New Roman" w:cs="Times New Roman"/>
                <w:color w:val="0070C0"/>
                <w:szCs w:val="20"/>
                <w:lang w:eastAsia="ko-KR"/>
              </w:rPr>
            </w:pPr>
            <w:r w:rsidRPr="000279DF">
              <w:rPr>
                <w:rFonts w:ascii="Times New Roman" w:eastAsia="Malgun Gothic" w:hAnsi="Times New Roman" w:cs="Times New Roman"/>
                <w:color w:val="0070C0"/>
                <w:szCs w:val="20"/>
                <w:u w:color="D13438"/>
                <w:lang w:eastAsia="ko-KR"/>
              </w:rPr>
              <w:t>Set to 0 for broadcast</w:t>
            </w:r>
          </w:p>
        </w:tc>
      </w:tr>
      <w:tr w:rsidR="000279DF" w:rsidRPr="000279DF" w14:paraId="0540F59B" w14:textId="77777777" w:rsidTr="00E16E22">
        <w:trPr>
          <w:cantSplit/>
          <w:jc w:val="center"/>
        </w:trPr>
        <w:tc>
          <w:tcPr>
            <w:tcW w:w="988" w:type="dxa"/>
            <w:shd w:val="clear" w:color="auto" w:fill="auto"/>
          </w:tcPr>
          <w:p w14:paraId="7745BB7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7</w:t>
            </w:r>
          </w:p>
        </w:tc>
        <w:tc>
          <w:tcPr>
            <w:tcW w:w="955" w:type="dxa"/>
            <w:shd w:val="clear" w:color="auto" w:fill="auto"/>
          </w:tcPr>
          <w:p w14:paraId="493574A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2</w:t>
            </w:r>
          </w:p>
        </w:tc>
        <w:tc>
          <w:tcPr>
            <w:tcW w:w="1853" w:type="dxa"/>
            <w:shd w:val="clear" w:color="auto" w:fill="auto"/>
          </w:tcPr>
          <w:p w14:paraId="22C851E1"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Fragment number</w:t>
            </w:r>
          </w:p>
        </w:tc>
        <w:tc>
          <w:tcPr>
            <w:tcW w:w="5130" w:type="dxa"/>
            <w:shd w:val="clear" w:color="auto" w:fill="auto"/>
          </w:tcPr>
          <w:p w14:paraId="79F9F535"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eastAsia="de-DE"/>
              </w:rPr>
            </w:pPr>
            <w:r w:rsidRPr="000279DF">
              <w:rPr>
                <w:rFonts w:ascii="Times New Roman" w:eastAsia="MS Mincho" w:hAnsi="Times New Roman" w:cs="Times New Roman"/>
                <w:szCs w:val="20"/>
                <w:lang w:eastAsia="en-US"/>
              </w:rPr>
              <w:t>Fragment number in this VDE-SAT data session. First continuation fragment should start at 1, increment with any additional fragment. Valid range 1 - 65534.</w:t>
            </w:r>
          </w:p>
        </w:tc>
      </w:tr>
      <w:tr w:rsidR="000279DF" w:rsidRPr="000279DF" w14:paraId="547828E9" w14:textId="77777777" w:rsidTr="00E16E22">
        <w:trPr>
          <w:cantSplit/>
          <w:jc w:val="center"/>
        </w:trPr>
        <w:tc>
          <w:tcPr>
            <w:tcW w:w="988" w:type="dxa"/>
            <w:shd w:val="clear" w:color="auto" w:fill="auto"/>
          </w:tcPr>
          <w:p w14:paraId="281AFED2"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8</w:t>
            </w:r>
          </w:p>
        </w:tc>
        <w:tc>
          <w:tcPr>
            <w:tcW w:w="955" w:type="dxa"/>
            <w:shd w:val="clear" w:color="auto" w:fill="auto"/>
          </w:tcPr>
          <w:p w14:paraId="2EAE8B04"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Variable</w:t>
            </w:r>
          </w:p>
        </w:tc>
        <w:tc>
          <w:tcPr>
            <w:tcW w:w="1853" w:type="dxa"/>
            <w:shd w:val="clear" w:color="auto" w:fill="auto"/>
          </w:tcPr>
          <w:p w14:paraId="7917F24A"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r w:rsidRPr="000279DF">
              <w:rPr>
                <w:rFonts w:ascii="Times New Roman" w:eastAsia="MS Mincho" w:hAnsi="Times New Roman" w:cs="Times New Roman"/>
                <w:szCs w:val="20"/>
                <w:lang w:val="fr-FR" w:eastAsia="de-DE"/>
              </w:rPr>
              <w:t>Payload</w:t>
            </w:r>
          </w:p>
        </w:tc>
        <w:tc>
          <w:tcPr>
            <w:tcW w:w="5130" w:type="dxa"/>
            <w:shd w:val="clear" w:color="auto" w:fill="auto"/>
          </w:tcPr>
          <w:p w14:paraId="26B6F8EB" w14:textId="77777777" w:rsidR="000279DF" w:rsidRPr="000279DF" w:rsidRDefault="000279DF" w:rsidP="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MS Mincho" w:hAnsi="Times New Roman" w:cs="Times New Roman"/>
                <w:szCs w:val="20"/>
                <w:lang w:val="fr-FR" w:eastAsia="de-DE"/>
              </w:rPr>
            </w:pPr>
          </w:p>
        </w:tc>
      </w:tr>
    </w:tbl>
    <w:p w14:paraId="20C64ECF" w14:textId="77777777" w:rsidR="000279DF" w:rsidRPr="000279DF" w:rsidRDefault="000279DF" w:rsidP="000279DF">
      <w:pPr>
        <w:tabs>
          <w:tab w:val="left" w:pos="794"/>
          <w:tab w:val="left" w:pos="1191"/>
          <w:tab w:val="left" w:pos="1588"/>
          <w:tab w:val="left" w:pos="1985"/>
        </w:tabs>
        <w:overflowPunct w:val="0"/>
        <w:autoSpaceDE w:val="0"/>
        <w:autoSpaceDN w:val="0"/>
        <w:adjustRightInd w:val="0"/>
        <w:jc w:val="both"/>
        <w:textAlignment w:val="baseline"/>
        <w:rPr>
          <w:rFonts w:ascii="Times New Roman" w:eastAsia="MS Mincho" w:hAnsi="Times New Roman" w:cs="Times New Roman"/>
          <w:sz w:val="20"/>
          <w:szCs w:val="20"/>
          <w:lang w:eastAsia="en-US"/>
        </w:rPr>
      </w:pPr>
    </w:p>
    <w:p w14:paraId="72CA1EB5" w14:textId="77777777" w:rsidR="000279DF" w:rsidRPr="000279DF" w:rsidRDefault="000279DF" w:rsidP="000279DF">
      <w:pPr>
        <w:spacing w:before="280"/>
        <w:rPr>
          <w:rFonts w:ascii="Times New Roman" w:eastAsia="SimSun" w:hAnsi="Times New Roman" w:cs="Times New Roman"/>
          <w:b/>
          <w:bCs/>
          <w:sz w:val="26"/>
          <w:szCs w:val="26"/>
        </w:rPr>
      </w:pPr>
    </w:p>
    <w:p w14:paraId="667D7C6A" w14:textId="4D3BB7F0" w:rsidR="00613F49" w:rsidRDefault="00613F49" w:rsidP="00613F49">
      <w:pPr>
        <w:pStyle w:val="BodyText"/>
        <w:rPr>
          <w:rFonts w:ascii="Calibri" w:hAnsi="Calibri" w:cs="Times New Roman"/>
          <w:lang w:val="en-US" w:eastAsia="zh-CN"/>
        </w:rPr>
      </w:pPr>
    </w:p>
    <w:p w14:paraId="11B238C8" w14:textId="77777777" w:rsidR="000279DF" w:rsidRDefault="000279DF" w:rsidP="00613F49">
      <w:pPr>
        <w:pStyle w:val="BodyText"/>
        <w:rPr>
          <w:rFonts w:ascii="Calibri" w:hAnsi="Calibri" w:cs="Times New Roman"/>
          <w:lang w:val="en-US" w:eastAsia="zh-CN"/>
        </w:rPr>
      </w:pPr>
    </w:p>
    <w:sectPr w:rsidR="000279DF" w:rsidSect="00AA4473">
      <w:pgSz w:w="16838" w:h="11906" w:orient="landscape"/>
      <w:pgMar w:top="1134" w:right="709" w:bottom="99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586B1" w14:textId="77777777" w:rsidR="00AA4473" w:rsidRDefault="00AA4473" w:rsidP="00362CD9">
      <w:r>
        <w:separator/>
      </w:r>
    </w:p>
  </w:endnote>
  <w:endnote w:type="continuationSeparator" w:id="0">
    <w:p w14:paraId="5CD99643" w14:textId="77777777" w:rsidR="00AA4473" w:rsidRDefault="00AA447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default"/>
    <w:sig w:usb0="00000000" w:usb1="00000000" w:usb2="00000000" w:usb3="00000000" w:csb0="000000FF" w:csb1="00000000"/>
  </w:font>
  <w:font w:name="Gulim">
    <w:altName w:val="굴림"/>
    <w:panose1 w:val="020B0600000101010101"/>
    <w:charset w:val="81"/>
    <w:family w:val="moder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1EB47" w14:textId="77777777" w:rsidR="000279DF" w:rsidRDefault="000279DF">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F4DA4" w14:textId="77777777" w:rsidR="000279DF" w:rsidRDefault="000279DF" w:rsidP="00012C4F">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7CB8" w14:textId="77777777" w:rsidR="000279DF" w:rsidRDefault="000279DF" w:rsidP="00012C4F">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F55D7" w14:textId="77777777" w:rsidR="000279DF" w:rsidRDefault="000279DF">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F7C4" w14:textId="77777777" w:rsidR="000279DF" w:rsidRDefault="000279DF">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A348" w14:textId="77777777" w:rsidR="000279DF" w:rsidRDefault="000279DF">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F4C80" w14:textId="77777777" w:rsidR="000279DF" w:rsidRDefault="000279DF">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56E22" w14:textId="77777777" w:rsidR="000279DF" w:rsidRDefault="000279DF">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FDD9" w14:textId="77777777" w:rsidR="000279DF" w:rsidRDefault="000279DF">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18869" w14:textId="77777777" w:rsidR="000279DF" w:rsidRDefault="000279DF" w:rsidP="00012C4F">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D0634" w14:textId="77777777" w:rsidR="000279DF" w:rsidRDefault="000279DF" w:rsidP="00012C4F">
    <w:pPr>
      <w:pStyle w:val="Footer"/>
      <w:jc w:val="center"/>
      <w:rPr>
        <w:rFonts w:ascii="Calibri" w:hAnsi="Calibri"/>
      </w:rPr>
    </w:pP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lang w:val="en-US" w:eastAsia="zh-CN"/>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8340D" w14:textId="77777777" w:rsidR="00AA4473" w:rsidRDefault="00AA4473" w:rsidP="00362CD9">
      <w:r>
        <w:separator/>
      </w:r>
    </w:p>
  </w:footnote>
  <w:footnote w:type="continuationSeparator" w:id="0">
    <w:p w14:paraId="35AF051E" w14:textId="77777777" w:rsidR="00AA4473" w:rsidRDefault="00AA4473"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4F08F8D8" w14:textId="77777777" w:rsidR="000279DF" w:rsidRDefault="000279DF" w:rsidP="000279DF">
      <w:pPr>
        <w:pStyle w:val="FootnoteText"/>
        <w:rPr>
          <w:lang w:val="en-US"/>
        </w:rPr>
      </w:pPr>
    </w:p>
  </w:footnote>
  <w:footnote w:id="4">
    <w:p w14:paraId="263F504F" w14:textId="77777777" w:rsidR="000279DF" w:rsidRDefault="000279DF" w:rsidP="000279DF">
      <w:pPr>
        <w:pStyle w:val="FootnoteText"/>
        <w:rPr>
          <w:lang w:val="en-US"/>
        </w:rPr>
      </w:pPr>
    </w:p>
  </w:footnote>
  <w:footnote w:id="5">
    <w:p w14:paraId="65F8B85E" w14:textId="77777777" w:rsidR="000279DF" w:rsidRDefault="000279DF" w:rsidP="000279DF">
      <w:pPr>
        <w:pStyle w:val="FootnoteText"/>
        <w:rPr>
          <w:highlight w:val="yellow"/>
          <w:lang w:val="en-US"/>
        </w:rPr>
      </w:pPr>
      <w:r>
        <w:rPr>
          <w:highlight w:val="yellow"/>
          <w:lang w:val="en-US"/>
        </w:rPr>
        <w:br/>
      </w:r>
    </w:p>
    <w:p w14:paraId="11C5EDE8" w14:textId="77777777" w:rsidR="000279DF" w:rsidRDefault="000279DF" w:rsidP="000279DF">
      <w:pPr>
        <w:pStyle w:val="FootnoteText"/>
        <w:rPr>
          <w:lang w:val="en-US"/>
        </w:rPr>
      </w:pPr>
    </w:p>
  </w:footnote>
  <w:footnote w:id="6">
    <w:p w14:paraId="71448524" w14:textId="77777777" w:rsidR="000279DF" w:rsidRDefault="000279DF" w:rsidP="000279DF">
      <w:pPr>
        <w:pStyle w:val="FootnoteText"/>
        <w:rPr>
          <w:highlight w:val="yellow"/>
          <w:lang w:val="en-US"/>
        </w:rPr>
      </w:pPr>
      <w:r>
        <w:rPr>
          <w:highlight w:val="yellow"/>
          <w:lang w:val="en-US"/>
        </w:rPr>
        <w:br/>
      </w:r>
    </w:p>
    <w:p w14:paraId="6CB4A831" w14:textId="77777777" w:rsidR="000279DF" w:rsidRDefault="000279DF" w:rsidP="000279DF">
      <w:pPr>
        <w:pStyle w:val="FootnoteText"/>
        <w:rPr>
          <w:lang w:val="en-US"/>
        </w:rPr>
      </w:pPr>
    </w:p>
  </w:footnote>
  <w:footnote w:id="7">
    <w:p w14:paraId="69A55237" w14:textId="77777777" w:rsidR="000279DF" w:rsidRDefault="000279DF" w:rsidP="000279DF">
      <w:pPr>
        <w:pStyle w:val="FootnoteText"/>
        <w:rPr>
          <w:lang w:val="en-US"/>
        </w:rPr>
      </w:pPr>
    </w:p>
  </w:footnote>
  <w:footnote w:id="8">
    <w:p w14:paraId="064FEFE9" w14:textId="77777777" w:rsidR="000279DF" w:rsidRDefault="000279DF" w:rsidP="000279DF">
      <w:pPr>
        <w:pStyle w:val="FootnoteText"/>
        <w:rPr>
          <w:highlight w:val="yellow"/>
          <w:lang w:val="en-US"/>
        </w:rPr>
      </w:pPr>
      <w:r>
        <w:rPr>
          <w:highlight w:val="yellow"/>
          <w:lang w:val="en-US"/>
        </w:rPr>
        <w:br/>
      </w:r>
    </w:p>
    <w:p w14:paraId="43B36EA6" w14:textId="77777777" w:rsidR="000279DF" w:rsidRDefault="000279DF" w:rsidP="000279DF">
      <w:pPr>
        <w:pStyle w:val="FootnoteText"/>
        <w:rPr>
          <w:lang w:val="en-US"/>
        </w:rPr>
      </w:pPr>
    </w:p>
  </w:footnote>
  <w:footnote w:id="9">
    <w:p w14:paraId="55A8A833" w14:textId="77777777" w:rsidR="000279DF" w:rsidRDefault="000279DF" w:rsidP="000279DF">
      <w:pPr>
        <w:pStyle w:val="FootnoteText"/>
        <w:rPr>
          <w:lang w:val="en-US"/>
        </w:rPr>
      </w:pPr>
    </w:p>
  </w:footnote>
  <w:footnote w:id="10">
    <w:p w14:paraId="42499AD2" w14:textId="77777777" w:rsidR="000279DF" w:rsidRDefault="000279DF" w:rsidP="000279DF">
      <w:pPr>
        <w:pStyle w:val="FootnoteText"/>
        <w:rPr>
          <w:lang w:val="en-US"/>
        </w:rPr>
      </w:pPr>
    </w:p>
  </w:footnote>
  <w:footnote w:id="11">
    <w:p w14:paraId="1CC55284" w14:textId="77777777" w:rsidR="000279DF" w:rsidRDefault="000279DF" w:rsidP="000279DF">
      <w:pPr>
        <w:pStyle w:val="FootnoteText"/>
        <w:rPr>
          <w:lang w:val="en-US"/>
        </w:rPr>
      </w:pPr>
    </w:p>
  </w:footnote>
  <w:footnote w:id="12">
    <w:p w14:paraId="58FB5ED4" w14:textId="77777777" w:rsidR="000279DF" w:rsidRDefault="000279DF" w:rsidP="000279DF">
      <w:pPr>
        <w:pStyle w:val="FootnoteText"/>
        <w:rPr>
          <w:lang w:val="en-US"/>
        </w:rPr>
      </w:pPr>
    </w:p>
  </w:footnote>
  <w:footnote w:id="13">
    <w:p w14:paraId="3E71D2CB" w14:textId="77777777" w:rsidR="000279DF" w:rsidRDefault="000279DF" w:rsidP="000279DF">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FFBA" w14:textId="77777777" w:rsidR="000279DF" w:rsidRDefault="00F649B8">
    <w:pPr>
      <w:pStyle w:val="Header"/>
      <w:jc w:val="right"/>
    </w:pPr>
    <w:r>
      <w:rPr>
        <w:lang w:val="en-US" w:eastAsia="zh-CN"/>
      </w:rPr>
      <w:pict w14:anchorId="2FB07F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92" type="#_x0000_t75" style="position:absolute;left:0;text-align:left;margin-left:428.9pt;margin-top:-33.7pt;width:45.25pt;height:44.1pt;z-index:251660288">
          <v:fill o:detectmouseclick="t"/>
          <v:imagedata r:id="rId1" o:title=""/>
          <w10:wrap type="square"/>
        </v:shape>
      </w:pict>
    </w:r>
    <w:r>
      <w:pict w14:anchorId="210BBB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91"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A8F80" w14:textId="13DE9A0C" w:rsidR="000279DF" w:rsidRDefault="000279DF">
    <w:pPr>
      <w:pStyle w:val="Header"/>
      <w:jc w:val="right"/>
    </w:pPr>
    <w:r>
      <w:rPr>
        <w:noProof/>
        <w:lang w:val="en-US" w:eastAsia="zh-CN"/>
      </w:rPr>
      <w:drawing>
        <wp:anchor distT="0" distB="0" distL="114300" distR="114300" simplePos="0" relativeHeight="251678720" behindDoc="0" locked="0" layoutInCell="1" allowOverlap="1" wp14:anchorId="17A46C45" wp14:editId="21B41036">
          <wp:simplePos x="0" y="0"/>
          <wp:positionH relativeFrom="column">
            <wp:posOffset>4336415</wp:posOffset>
          </wp:positionH>
          <wp:positionV relativeFrom="paragraph">
            <wp:posOffset>-375920</wp:posOffset>
          </wp:positionV>
          <wp:extent cx="574675" cy="560070"/>
          <wp:effectExtent l="0" t="0" r="0" b="0"/>
          <wp:wrapSquare wrapText="bothSides"/>
          <wp:docPr id="688324854" name="그림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19DA5C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9" type="#_x0000_t136" style="position:absolute;left:0;text-align:left;margin-left:0;margin-top:0;width:623.85pt;height:65.65pt;rotation:315;z-index:-251638784;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DF707" w14:textId="4FEAC77F" w:rsidR="000279DF" w:rsidRDefault="000279DF">
    <w:pPr>
      <w:pStyle w:val="Header"/>
      <w:jc w:val="right"/>
    </w:pPr>
    <w:r>
      <w:rPr>
        <w:noProof/>
        <w:lang w:val="en-US" w:eastAsia="zh-CN"/>
      </w:rPr>
      <w:drawing>
        <wp:anchor distT="0" distB="0" distL="114300" distR="114300" simplePos="0" relativeHeight="251680768" behindDoc="0" locked="0" layoutInCell="1" allowOverlap="1" wp14:anchorId="691B4E46" wp14:editId="60CA6753">
          <wp:simplePos x="0" y="0"/>
          <wp:positionH relativeFrom="column">
            <wp:posOffset>4335780</wp:posOffset>
          </wp:positionH>
          <wp:positionV relativeFrom="paragraph">
            <wp:posOffset>-381000</wp:posOffset>
          </wp:positionV>
          <wp:extent cx="574675" cy="560070"/>
          <wp:effectExtent l="0" t="0" r="0" b="0"/>
          <wp:wrapSquare wrapText="bothSides"/>
          <wp:docPr id="1784414867" name="그림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5796C0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11" type="#_x0000_t136" style="position:absolute;left:0;text-align:left;margin-left:0;margin-top:0;width:623.85pt;height:65.65pt;rotation:315;z-index:-251636736;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DC647" w14:textId="06A3FE4B" w:rsidR="000279DF" w:rsidRDefault="000279DF">
    <w:pPr>
      <w:pStyle w:val="Header"/>
      <w:jc w:val="right"/>
    </w:pPr>
    <w:r>
      <w:rPr>
        <w:noProof/>
        <w:lang w:val="en-US" w:eastAsia="zh-CN"/>
      </w:rPr>
      <w:drawing>
        <wp:anchor distT="0" distB="0" distL="114300" distR="114300" simplePos="0" relativeHeight="251662336" behindDoc="0" locked="0" layoutInCell="1" allowOverlap="1" wp14:anchorId="5A247197" wp14:editId="3B82091A">
          <wp:simplePos x="0" y="0"/>
          <wp:positionH relativeFrom="column">
            <wp:posOffset>5447030</wp:posOffset>
          </wp:positionH>
          <wp:positionV relativeFrom="paragraph">
            <wp:posOffset>-427990</wp:posOffset>
          </wp:positionV>
          <wp:extent cx="574675" cy="560070"/>
          <wp:effectExtent l="0" t="0" r="0" b="0"/>
          <wp:wrapSquare wrapText="bothSides"/>
          <wp:docPr id="1138867270" name="그림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43269D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3" type="#_x0000_t136" style="position:absolute;left:0;text-align:left;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7F867" w14:textId="0342CE14" w:rsidR="000279DF" w:rsidRDefault="000279DF">
    <w:pPr>
      <w:pStyle w:val="Header"/>
      <w:jc w:val="right"/>
    </w:pPr>
    <w:r>
      <w:rPr>
        <w:noProof/>
        <w:lang w:val="en-US" w:eastAsia="zh-CN"/>
      </w:rPr>
      <w:drawing>
        <wp:anchor distT="0" distB="0" distL="114300" distR="114300" simplePos="0" relativeHeight="251664384" behindDoc="0" locked="0" layoutInCell="1" allowOverlap="1" wp14:anchorId="3B66A459" wp14:editId="25E2A78F">
          <wp:simplePos x="0" y="0"/>
          <wp:positionH relativeFrom="column">
            <wp:posOffset>5447030</wp:posOffset>
          </wp:positionH>
          <wp:positionV relativeFrom="paragraph">
            <wp:posOffset>-427990</wp:posOffset>
          </wp:positionV>
          <wp:extent cx="574675" cy="560070"/>
          <wp:effectExtent l="0" t="0" r="0" b="0"/>
          <wp:wrapSquare wrapText="bothSides"/>
          <wp:docPr id="1388071541" name="그림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6BBBCE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5"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A3FFD" w14:textId="4F55A295" w:rsidR="000279DF" w:rsidRDefault="000279DF">
    <w:pPr>
      <w:pStyle w:val="Header"/>
      <w:jc w:val="right"/>
    </w:pPr>
    <w:r>
      <w:rPr>
        <w:noProof/>
        <w:lang w:val="en-US" w:eastAsia="zh-CN"/>
      </w:rPr>
      <w:drawing>
        <wp:anchor distT="0" distB="0" distL="114300" distR="114300" simplePos="0" relativeHeight="251666432" behindDoc="0" locked="0" layoutInCell="1" allowOverlap="1" wp14:anchorId="1EE88C12" wp14:editId="2DE89981">
          <wp:simplePos x="0" y="0"/>
          <wp:positionH relativeFrom="column">
            <wp:posOffset>5447030</wp:posOffset>
          </wp:positionH>
          <wp:positionV relativeFrom="paragraph">
            <wp:posOffset>-427990</wp:posOffset>
          </wp:positionV>
          <wp:extent cx="574675" cy="560070"/>
          <wp:effectExtent l="0" t="0" r="0" b="0"/>
          <wp:wrapSquare wrapText="bothSides"/>
          <wp:docPr id="1703338450" name="그림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5A5250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7" type="#_x0000_t136" style="position:absolute;left:0;text-align:left;margin-left:0;margin-top:0;width:623.85pt;height:65.65pt;rotation:315;z-index:-251651072;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2EED" w14:textId="4675552D" w:rsidR="000279DF" w:rsidRDefault="000279DF">
    <w:pPr>
      <w:pStyle w:val="Header"/>
      <w:jc w:val="right"/>
    </w:pPr>
    <w:r>
      <w:rPr>
        <w:noProof/>
        <w:lang w:val="en-US" w:eastAsia="zh-CN"/>
      </w:rPr>
      <w:drawing>
        <wp:anchor distT="0" distB="0" distL="114300" distR="114300" simplePos="0" relativeHeight="251668480" behindDoc="0" locked="0" layoutInCell="1" allowOverlap="1" wp14:anchorId="22EECBC7" wp14:editId="4B062990">
          <wp:simplePos x="0" y="0"/>
          <wp:positionH relativeFrom="column">
            <wp:posOffset>5447030</wp:posOffset>
          </wp:positionH>
          <wp:positionV relativeFrom="paragraph">
            <wp:posOffset>-427990</wp:posOffset>
          </wp:positionV>
          <wp:extent cx="574675" cy="560070"/>
          <wp:effectExtent l="0" t="0" r="0" b="0"/>
          <wp:wrapSquare wrapText="bothSides"/>
          <wp:docPr id="386361380" name="그림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3E0C68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9" type="#_x0000_t136" style="position:absolute;left:0;text-align:left;margin-left:0;margin-top:0;width:623.85pt;height:65.65pt;rotation:315;z-index:-251649024;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A409C" w14:textId="781D0D48" w:rsidR="000279DF" w:rsidRDefault="000279DF">
    <w:pPr>
      <w:pStyle w:val="Header"/>
      <w:jc w:val="right"/>
    </w:pPr>
    <w:r>
      <w:rPr>
        <w:noProof/>
        <w:lang w:val="en-US" w:eastAsia="zh-CN"/>
      </w:rPr>
      <w:drawing>
        <wp:anchor distT="0" distB="0" distL="114300" distR="114300" simplePos="0" relativeHeight="251670528" behindDoc="0" locked="0" layoutInCell="1" allowOverlap="1" wp14:anchorId="7D150D6B" wp14:editId="42CAC60F">
          <wp:simplePos x="0" y="0"/>
          <wp:positionH relativeFrom="column">
            <wp:posOffset>5447030</wp:posOffset>
          </wp:positionH>
          <wp:positionV relativeFrom="paragraph">
            <wp:posOffset>-427990</wp:posOffset>
          </wp:positionV>
          <wp:extent cx="574675" cy="560070"/>
          <wp:effectExtent l="0" t="0" r="0" b="0"/>
          <wp:wrapSquare wrapText="bothSides"/>
          <wp:docPr id="534152831" name="그림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2BB0B4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1" type="#_x0000_t136" style="position:absolute;left:0;text-align:left;margin-left:0;margin-top:0;width:623.85pt;height:65.65pt;rotation:315;z-index:-251646976;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CF815" w14:textId="0F279EAC" w:rsidR="000279DF" w:rsidRDefault="000279DF">
    <w:pPr>
      <w:pStyle w:val="Header"/>
      <w:jc w:val="right"/>
    </w:pPr>
    <w:r>
      <w:rPr>
        <w:noProof/>
        <w:lang w:val="en-US" w:eastAsia="zh-CN"/>
      </w:rPr>
      <w:drawing>
        <wp:anchor distT="0" distB="0" distL="114300" distR="114300" simplePos="0" relativeHeight="251672576" behindDoc="0" locked="0" layoutInCell="1" allowOverlap="1" wp14:anchorId="35013C72" wp14:editId="684A8D9D">
          <wp:simplePos x="0" y="0"/>
          <wp:positionH relativeFrom="column">
            <wp:posOffset>5447030</wp:posOffset>
          </wp:positionH>
          <wp:positionV relativeFrom="paragraph">
            <wp:posOffset>-427990</wp:posOffset>
          </wp:positionV>
          <wp:extent cx="574675" cy="560070"/>
          <wp:effectExtent l="0" t="0" r="0" b="0"/>
          <wp:wrapSquare wrapText="bothSides"/>
          <wp:docPr id="2012945150" name="그림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0B78B8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3" type="#_x0000_t136" style="position:absolute;left:0;text-align:left;margin-left:0;margin-top:0;width:623.85pt;height:65.65pt;rotation:315;z-index:-251644928;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03373" w14:textId="5FC631C6" w:rsidR="000279DF" w:rsidRDefault="000279DF">
    <w:pPr>
      <w:pStyle w:val="Header"/>
      <w:jc w:val="right"/>
    </w:pPr>
    <w:r>
      <w:rPr>
        <w:noProof/>
        <w:lang w:val="en-US" w:eastAsia="zh-CN"/>
      </w:rPr>
      <w:drawing>
        <wp:anchor distT="0" distB="0" distL="114300" distR="114300" simplePos="0" relativeHeight="251674624" behindDoc="0" locked="0" layoutInCell="1" allowOverlap="1" wp14:anchorId="3155A28E" wp14:editId="7CB5A6A0">
          <wp:simplePos x="0" y="0"/>
          <wp:positionH relativeFrom="column">
            <wp:posOffset>4335780</wp:posOffset>
          </wp:positionH>
          <wp:positionV relativeFrom="paragraph">
            <wp:posOffset>-381635</wp:posOffset>
          </wp:positionV>
          <wp:extent cx="574675" cy="560070"/>
          <wp:effectExtent l="0" t="0" r="0" b="0"/>
          <wp:wrapSquare wrapText="bothSides"/>
          <wp:docPr id="337506779" name="그림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3D49E9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5" type="#_x0000_t136" style="position:absolute;left:0;text-align:left;margin-left:0;margin-top:0;width:623.85pt;height:65.65pt;rotation:315;z-index:-251642880;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B107" w14:textId="49154146" w:rsidR="000279DF" w:rsidRDefault="000279DF">
    <w:pPr>
      <w:pStyle w:val="Header"/>
      <w:jc w:val="right"/>
    </w:pPr>
    <w:r>
      <w:rPr>
        <w:noProof/>
        <w:lang w:val="en-US" w:eastAsia="zh-CN"/>
      </w:rPr>
      <w:drawing>
        <wp:anchor distT="0" distB="0" distL="114300" distR="114300" simplePos="0" relativeHeight="251676672" behindDoc="0" locked="0" layoutInCell="1" allowOverlap="1" wp14:anchorId="5790552D" wp14:editId="3BABCE47">
          <wp:simplePos x="0" y="0"/>
          <wp:positionH relativeFrom="column">
            <wp:posOffset>4335780</wp:posOffset>
          </wp:positionH>
          <wp:positionV relativeFrom="paragraph">
            <wp:posOffset>-376555</wp:posOffset>
          </wp:positionV>
          <wp:extent cx="574675" cy="560070"/>
          <wp:effectExtent l="0" t="0" r="0" b="0"/>
          <wp:wrapSquare wrapText="bothSides"/>
          <wp:docPr id="1089855210" name="그림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49B8">
      <w:pict w14:anchorId="572092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7" type="#_x0000_t136" style="position:absolute;left:0;text-align:left;margin-left:0;margin-top:0;width:623.85pt;height:65.65pt;rotation:315;z-index:-251640832;mso-position-horizontal:center;mso-position-horizontal-relative:margin;mso-position-vertical:center;mso-position-vertical-relative:margin" o:allowincell="f" fillcolor="silver" stroked="f">
          <v:fill opacity=".5"/>
          <v:textpath style="font-family:&quot;Arial&quot;;font-size:8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B2D476"/>
    <w:multiLevelType w:val="singleLevel"/>
    <w:tmpl w:val="82B2D476"/>
    <w:lvl w:ilvl="0">
      <w:start w:val="1"/>
      <w:numFmt w:val="decimal"/>
      <w:lvlText w:val="[%1]"/>
      <w:lvlJc w:val="left"/>
      <w:pPr>
        <w:tabs>
          <w:tab w:val="left" w:pos="312"/>
        </w:tabs>
      </w:pPr>
    </w:lvl>
  </w:abstractNum>
  <w:abstractNum w:abstractNumId="1" w15:restartNumberingAfterBreak="0">
    <w:nsid w:val="FFFFFF7F"/>
    <w:multiLevelType w:val="singleLevel"/>
    <w:tmpl w:val="6B700072"/>
    <w:lvl w:ilvl="0">
      <w:start w:val="1"/>
      <w:numFmt w:val="lowerRoman"/>
      <w:pStyle w:val="ListNumber"/>
      <w:lvlText w:val="%1)"/>
      <w:lvlJc w:val="left"/>
      <w:pPr>
        <w:tabs>
          <w:tab w:val="num" w:pos="720"/>
        </w:tabs>
        <w:ind w:left="720" w:hanging="360"/>
      </w:pPr>
      <w:rPr>
        <w:rFont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47A4539"/>
    <w:multiLevelType w:val="hybridMultilevel"/>
    <w:tmpl w:val="87809C06"/>
    <w:lvl w:ilvl="0" w:tplc="A3B25508">
      <w:start w:val="1"/>
      <w:numFmt w:val="lowerLetter"/>
      <w:lvlText w:val="(%1)"/>
      <w:lvlJc w:val="left"/>
      <w:pPr>
        <w:ind w:left="1230" w:hanging="79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pStyle w:val="AppendixHead2"/>
      <w:lvlText w:val="%2."/>
      <w:lvlJc w:val="left"/>
      <w:pPr>
        <w:ind w:left="1440" w:hanging="360"/>
      </w:pPr>
      <w:rPr>
        <w:rFonts w:hint="default"/>
      </w:rPr>
    </w:lvl>
    <w:lvl w:ilvl="2">
      <w:start w:val="1"/>
      <w:numFmt w:val="lowerRoman"/>
      <w:pStyle w:val="AppendixHead3"/>
      <w:lvlText w:val="%3."/>
      <w:lvlJc w:val="right"/>
      <w:pPr>
        <w:ind w:left="2160" w:hanging="180"/>
      </w:pPr>
      <w:rPr>
        <w:rFonts w:hint="default"/>
      </w:rPr>
    </w:lvl>
    <w:lvl w:ilvl="3">
      <w:start w:val="1"/>
      <w:numFmt w:val="decimal"/>
      <w:pStyle w:val="AppendixHead4"/>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83363D0"/>
    <w:multiLevelType w:val="multilevel"/>
    <w:tmpl w:val="583363D0"/>
    <w:lvl w:ilvl="0">
      <w:start w:val="1"/>
      <w:numFmt w:val="decimal"/>
      <w:pStyle w:val="Figurecaption"/>
      <w:lvlText w:val="Figure %1."/>
      <w:lvlJc w:val="left"/>
      <w:pPr>
        <w:ind w:left="720" w:hanging="360"/>
      </w:pPr>
      <w:rPr>
        <w:rFonts w:ascii="Malgun Gothic" w:hAnsi="Malgun Gothic" w:hint="default"/>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2F5A4CF"/>
    <w:multiLevelType w:val="singleLevel"/>
    <w:tmpl w:val="62F5A4CF"/>
    <w:lvl w:ilvl="0">
      <w:start w:val="1"/>
      <w:numFmt w:val="decimal"/>
      <w:lvlText w:val="[%1]"/>
      <w:lvlJc w:val="left"/>
      <w:pPr>
        <w:tabs>
          <w:tab w:val="left" w:pos="312"/>
        </w:tabs>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3FC5359"/>
    <w:multiLevelType w:val="hybridMultilevel"/>
    <w:tmpl w:val="9D9E2A6E"/>
    <w:lvl w:ilvl="0" w:tplc="3B2C70BC">
      <w:numFmt w:val="decimal"/>
      <w:lvlText w:val="%1"/>
      <w:lvlJc w:val="left"/>
      <w:pPr>
        <w:ind w:left="221" w:hanging="152"/>
      </w:pPr>
      <w:rPr>
        <w:rFonts w:ascii="Times New Roman" w:eastAsia="Times New Roman" w:hAnsi="Times New Roman" w:cs="Times New Roman" w:hint="default"/>
        <w:b w:val="0"/>
        <w:bCs w:val="0"/>
        <w:i w:val="0"/>
        <w:iCs w:val="0"/>
        <w:w w:val="99"/>
        <w:sz w:val="20"/>
        <w:szCs w:val="20"/>
        <w:lang w:val="en-US" w:eastAsia="en-US" w:bidi="ar-SA"/>
      </w:rPr>
    </w:lvl>
    <w:lvl w:ilvl="1" w:tplc="6DCE178A">
      <w:numFmt w:val="bullet"/>
      <w:lvlText w:val="•"/>
      <w:lvlJc w:val="left"/>
      <w:pPr>
        <w:ind w:left="772" w:hanging="152"/>
      </w:pPr>
      <w:rPr>
        <w:rFonts w:hint="default"/>
        <w:lang w:val="en-US" w:eastAsia="en-US" w:bidi="ar-SA"/>
      </w:rPr>
    </w:lvl>
    <w:lvl w:ilvl="2" w:tplc="6CA8C0AE">
      <w:numFmt w:val="bullet"/>
      <w:lvlText w:val="•"/>
      <w:lvlJc w:val="left"/>
      <w:pPr>
        <w:ind w:left="1324" w:hanging="152"/>
      </w:pPr>
      <w:rPr>
        <w:rFonts w:hint="default"/>
        <w:lang w:val="en-US" w:eastAsia="en-US" w:bidi="ar-SA"/>
      </w:rPr>
    </w:lvl>
    <w:lvl w:ilvl="3" w:tplc="632C1510">
      <w:numFmt w:val="bullet"/>
      <w:lvlText w:val="•"/>
      <w:lvlJc w:val="left"/>
      <w:pPr>
        <w:ind w:left="1876" w:hanging="152"/>
      </w:pPr>
      <w:rPr>
        <w:rFonts w:hint="default"/>
        <w:lang w:val="en-US" w:eastAsia="en-US" w:bidi="ar-SA"/>
      </w:rPr>
    </w:lvl>
    <w:lvl w:ilvl="4" w:tplc="5CCC5B12">
      <w:numFmt w:val="bullet"/>
      <w:lvlText w:val="•"/>
      <w:lvlJc w:val="left"/>
      <w:pPr>
        <w:ind w:left="2428" w:hanging="152"/>
      </w:pPr>
      <w:rPr>
        <w:rFonts w:hint="default"/>
        <w:lang w:val="en-US" w:eastAsia="en-US" w:bidi="ar-SA"/>
      </w:rPr>
    </w:lvl>
    <w:lvl w:ilvl="5" w:tplc="2D7A0B4A">
      <w:numFmt w:val="bullet"/>
      <w:lvlText w:val="•"/>
      <w:lvlJc w:val="left"/>
      <w:pPr>
        <w:ind w:left="2980" w:hanging="152"/>
      </w:pPr>
      <w:rPr>
        <w:rFonts w:hint="default"/>
        <w:lang w:val="en-US" w:eastAsia="en-US" w:bidi="ar-SA"/>
      </w:rPr>
    </w:lvl>
    <w:lvl w:ilvl="6" w:tplc="549A00C2">
      <w:numFmt w:val="bullet"/>
      <w:lvlText w:val="•"/>
      <w:lvlJc w:val="left"/>
      <w:pPr>
        <w:ind w:left="3532" w:hanging="152"/>
      </w:pPr>
      <w:rPr>
        <w:rFonts w:hint="default"/>
        <w:lang w:val="en-US" w:eastAsia="en-US" w:bidi="ar-SA"/>
      </w:rPr>
    </w:lvl>
    <w:lvl w:ilvl="7" w:tplc="91644BEC">
      <w:numFmt w:val="bullet"/>
      <w:lvlText w:val="•"/>
      <w:lvlJc w:val="left"/>
      <w:pPr>
        <w:ind w:left="4084" w:hanging="152"/>
      </w:pPr>
      <w:rPr>
        <w:rFonts w:hint="default"/>
        <w:lang w:val="en-US" w:eastAsia="en-US" w:bidi="ar-SA"/>
      </w:rPr>
    </w:lvl>
    <w:lvl w:ilvl="8" w:tplc="179066B2">
      <w:numFmt w:val="bullet"/>
      <w:lvlText w:val="•"/>
      <w:lvlJc w:val="left"/>
      <w:pPr>
        <w:ind w:left="4636" w:hanging="152"/>
      </w:pPr>
      <w:rPr>
        <w:rFonts w:hint="default"/>
        <w:lang w:val="en-US" w:eastAsia="en-US" w:bidi="ar-SA"/>
      </w:rPr>
    </w:lvl>
  </w:abstractNum>
  <w:num w:numId="1" w16cid:durableId="1695576799">
    <w:abstractNumId w:val="1"/>
  </w:num>
  <w:num w:numId="2" w16cid:durableId="269556168">
    <w:abstractNumId w:val="17"/>
  </w:num>
  <w:num w:numId="3" w16cid:durableId="711004000">
    <w:abstractNumId w:val="12"/>
  </w:num>
  <w:num w:numId="4" w16cid:durableId="1543858341">
    <w:abstractNumId w:val="3"/>
  </w:num>
  <w:num w:numId="5" w16cid:durableId="1788694417">
    <w:abstractNumId w:val="20"/>
  </w:num>
  <w:num w:numId="6" w16cid:durableId="2038699354">
    <w:abstractNumId w:val="8"/>
  </w:num>
  <w:num w:numId="7" w16cid:durableId="2002155931">
    <w:abstractNumId w:val="7"/>
  </w:num>
  <w:num w:numId="8" w16cid:durableId="2001301283">
    <w:abstractNumId w:val="14"/>
  </w:num>
  <w:num w:numId="9" w16cid:durableId="2010475150">
    <w:abstractNumId w:val="13"/>
  </w:num>
  <w:num w:numId="10" w16cid:durableId="1936857749">
    <w:abstractNumId w:val="19"/>
  </w:num>
  <w:num w:numId="11" w16cid:durableId="1526405296">
    <w:abstractNumId w:val="6"/>
  </w:num>
  <w:num w:numId="12" w16cid:durableId="377124707">
    <w:abstractNumId w:val="15"/>
  </w:num>
  <w:num w:numId="13" w16cid:durableId="1924534047">
    <w:abstractNumId w:val="10"/>
  </w:num>
  <w:num w:numId="14" w16cid:durableId="1621186948">
    <w:abstractNumId w:val="9"/>
  </w:num>
  <w:num w:numId="15" w16cid:durableId="1375539501">
    <w:abstractNumId w:val="5"/>
  </w:num>
  <w:num w:numId="16" w16cid:durableId="1008867666">
    <w:abstractNumId w:val="11"/>
  </w:num>
  <w:num w:numId="17" w16cid:durableId="1106536704">
    <w:abstractNumId w:val="2"/>
  </w:num>
  <w:num w:numId="18" w16cid:durableId="228854477">
    <w:abstractNumId w:val="18"/>
  </w:num>
  <w:num w:numId="19" w16cid:durableId="2113161341">
    <w:abstractNumId w:val="0"/>
  </w:num>
  <w:num w:numId="20" w16cid:durableId="1898393104">
    <w:abstractNumId w:val="21"/>
  </w:num>
  <w:num w:numId="21" w16cid:durableId="1330257712">
    <w:abstractNumId w:val="16"/>
  </w:num>
  <w:num w:numId="22" w16cid:durableId="913466667">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279DF"/>
    <w:rsid w:val="00036A03"/>
    <w:rsid w:val="00036B9E"/>
    <w:rsid w:val="00037DF4"/>
    <w:rsid w:val="0004700E"/>
    <w:rsid w:val="00070C13"/>
    <w:rsid w:val="000715C9"/>
    <w:rsid w:val="00084F33"/>
    <w:rsid w:val="000A65CC"/>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81300"/>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3F49"/>
    <w:rsid w:val="006153BB"/>
    <w:rsid w:val="00636272"/>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555"/>
    <w:rsid w:val="00964F5C"/>
    <w:rsid w:val="00973B57"/>
    <w:rsid w:val="00975353"/>
    <w:rsid w:val="00975900"/>
    <w:rsid w:val="009831C0"/>
    <w:rsid w:val="0099161D"/>
    <w:rsid w:val="00A0389B"/>
    <w:rsid w:val="00A33A3C"/>
    <w:rsid w:val="00A446C9"/>
    <w:rsid w:val="00A635D6"/>
    <w:rsid w:val="00A8553A"/>
    <w:rsid w:val="00A93AED"/>
    <w:rsid w:val="00AA4473"/>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52730"/>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1979"/>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eastAsia="Calibri"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eastAsia="Calibri" w:cs="Calibri"/>
      <w:b/>
      <w:caps/>
      <w:color w:val="0070C0"/>
      <w:kern w:val="28"/>
      <w:sz w:val="24"/>
      <w:szCs w:val="22"/>
      <w:lang w:eastAsia="de-DE"/>
    </w:rPr>
  </w:style>
  <w:style w:type="character" w:customStyle="1" w:styleId="Heading2Char">
    <w:name w:val="Heading 2 Char"/>
    <w:link w:val="Heading2"/>
    <w:qFormat/>
    <w:rsid w:val="00605E43"/>
    <w:rPr>
      <w:rFonts w:eastAsia="Calibri" w:cs="Calibri"/>
      <w:b/>
      <w:color w:val="0070C0"/>
      <w:sz w:val="24"/>
      <w:szCs w:val="24"/>
    </w:rPr>
  </w:style>
  <w:style w:type="paragraph" w:customStyle="1" w:styleId="Annex">
    <w:name w:val="Annex"/>
    <w:basedOn w:val="Heading1"/>
    <w:next w:val="Normal"/>
    <w:qFormat/>
    <w:rsid w:val="007A395D"/>
    <w:pPr>
      <w:numPr>
        <w:numId w:val="2"/>
      </w:numPr>
      <w:tabs>
        <w:tab w:val="left" w:pos="1701"/>
      </w:tabs>
      <w:jc w:val="both"/>
    </w:pPr>
    <w:rPr>
      <w:snapToGrid w:val="0"/>
      <w:kern w:val="0"/>
      <w:lang w:eastAsia="en-GB"/>
    </w:rPr>
  </w:style>
  <w:style w:type="paragraph" w:customStyle="1" w:styleId="AnnexFigure">
    <w:name w:val="Annex Figure"/>
    <w:basedOn w:val="Normal"/>
    <w:next w:val="Normal"/>
    <w:qFormat/>
    <w:rsid w:val="008D1694"/>
    <w:pPr>
      <w:numPr>
        <w:numId w:val="3"/>
      </w:numPr>
      <w:spacing w:before="120" w:after="120"/>
      <w:jc w:val="center"/>
    </w:pPr>
    <w:rPr>
      <w:i/>
    </w:rPr>
  </w:style>
  <w:style w:type="paragraph" w:customStyle="1" w:styleId="AnnexHeading1">
    <w:name w:val="Annex Heading 1"/>
    <w:basedOn w:val="Normal"/>
    <w:next w:val="BodyText"/>
    <w:qFormat/>
    <w:rsid w:val="008D1694"/>
    <w:pPr>
      <w:numPr>
        <w:numId w:val="4"/>
      </w:numPr>
      <w:spacing w:before="120" w:after="120"/>
    </w:pPr>
    <w:rPr>
      <w:rFonts w:cs="Arial"/>
      <w:b/>
      <w:caps/>
      <w:sz w:val="24"/>
    </w:rPr>
  </w:style>
  <w:style w:type="paragraph" w:customStyle="1" w:styleId="AnnexHeading2">
    <w:name w:val="Annex Heading 2"/>
    <w:basedOn w:val="Normal"/>
    <w:next w:val="BodyText"/>
    <w:qFormat/>
    <w:rsid w:val="008D1694"/>
    <w:pPr>
      <w:numPr>
        <w:ilvl w:val="1"/>
        <w:numId w:val="4"/>
      </w:numPr>
      <w:spacing w:before="120" w:after="120"/>
    </w:pPr>
    <w:rPr>
      <w:rFonts w:cs="Arial"/>
      <w:b/>
    </w:rPr>
  </w:style>
  <w:style w:type="paragraph" w:customStyle="1" w:styleId="AnnexHeading3">
    <w:name w:val="Annex Heading 3"/>
    <w:basedOn w:val="Normal"/>
    <w:next w:val="Normal"/>
    <w:qFormat/>
    <w:rsid w:val="008D1694"/>
    <w:pPr>
      <w:numPr>
        <w:ilvl w:val="2"/>
        <w:numId w:val="4"/>
      </w:numPr>
      <w:spacing w:before="120" w:after="120"/>
    </w:pPr>
    <w:rPr>
      <w:rFonts w:cs="Arial"/>
    </w:rPr>
  </w:style>
  <w:style w:type="paragraph" w:customStyle="1" w:styleId="AnnexHeading4">
    <w:name w:val="Annex Heading 4"/>
    <w:basedOn w:val="Normal"/>
    <w:next w:val="BodyText"/>
    <w:qFormat/>
    <w:rsid w:val="008D1694"/>
    <w:pPr>
      <w:numPr>
        <w:ilvl w:val="3"/>
        <w:numId w:val="4"/>
      </w:numPr>
      <w:spacing w:before="120" w:after="120"/>
    </w:pPr>
    <w:rPr>
      <w:rFonts w:cs="Arial"/>
    </w:rPr>
  </w:style>
  <w:style w:type="paragraph" w:customStyle="1" w:styleId="AnnexTable">
    <w:name w:val="Annex Table"/>
    <w:basedOn w:val="Normal"/>
    <w:next w:val="Normal"/>
    <w:qFormat/>
    <w:rsid w:val="008D1694"/>
    <w:pPr>
      <w:numPr>
        <w:numId w:val="5"/>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qFormat/>
    <w:rsid w:val="00E00BE9"/>
    <w:rPr>
      <w:rFonts w:ascii="Arial" w:hAnsi="Arial" w:cs="Times New Roman"/>
      <w:szCs w:val="24"/>
    </w:rPr>
  </w:style>
  <w:style w:type="paragraph" w:customStyle="1" w:styleId="Bullet1">
    <w:name w:val="Bullet 1"/>
    <w:basedOn w:val="Normal"/>
    <w:qFormat/>
    <w:rsid w:val="001C44A3"/>
    <w:pPr>
      <w:numPr>
        <w:numId w:val="8"/>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9"/>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qFormat/>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0"/>
      </w:numPr>
      <w:spacing w:before="120" w:after="120"/>
      <w:jc w:val="center"/>
    </w:pPr>
    <w:rPr>
      <w:i/>
      <w:szCs w:val="20"/>
    </w:rPr>
  </w:style>
  <w:style w:type="paragraph" w:styleId="Footer">
    <w:name w:val="footer"/>
    <w:basedOn w:val="Normal"/>
    <w:link w:val="FooterChar"/>
    <w:qFormat/>
    <w:rsid w:val="008D1694"/>
    <w:pPr>
      <w:tabs>
        <w:tab w:val="center" w:pos="4820"/>
        <w:tab w:val="right" w:pos="9639"/>
      </w:tabs>
    </w:pPr>
  </w:style>
  <w:style w:type="character" w:customStyle="1" w:styleId="FooterChar">
    <w:name w:val="Footer Char"/>
    <w:link w:val="Footer"/>
    <w:qFormat/>
    <w:rsid w:val="00084F33"/>
    <w:rPr>
      <w:rFonts w:ascii="Arial" w:hAnsi="Arial" w:cs="Times New Roman"/>
      <w:szCs w:val="24"/>
    </w:rPr>
  </w:style>
  <w:style w:type="paragraph" w:styleId="Header">
    <w:name w:val="header"/>
    <w:basedOn w:val="Normal"/>
    <w:link w:val="HeaderChar"/>
    <w:qFormat/>
    <w:rsid w:val="008D1694"/>
    <w:pPr>
      <w:tabs>
        <w:tab w:val="center" w:pos="4820"/>
        <w:tab w:val="right" w:pos="9639"/>
      </w:tabs>
    </w:p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Heading3Char">
    <w:name w:val="Heading 3 Char"/>
    <w:link w:val="Heading3"/>
    <w:qFormat/>
    <w:rsid w:val="00E00BE9"/>
    <w:rPr>
      <w:rFonts w:ascii="Arial" w:eastAsia="Calibri" w:hAnsi="Arial" w:cs="Calibri"/>
      <w:sz w:val="22"/>
      <w:lang w:eastAsia="de-DE"/>
    </w:rPr>
  </w:style>
  <w:style w:type="character" w:customStyle="1" w:styleId="Heading4Char">
    <w:name w:val="Heading 4 Char"/>
    <w:link w:val="Heading4"/>
    <w:qFormat/>
    <w:rsid w:val="00E00BE9"/>
    <w:rPr>
      <w:rFonts w:ascii="Arial" w:eastAsia="Calibri" w:hAnsi="Arial" w:cs="Calibri"/>
      <w:sz w:val="22"/>
      <w:lang w:val="en-US" w:eastAsia="de-DE"/>
    </w:rPr>
  </w:style>
  <w:style w:type="character" w:customStyle="1" w:styleId="Heading5Char">
    <w:name w:val="Heading 5 Char"/>
    <w:link w:val="Heading5"/>
    <w:qFormat/>
    <w:rsid w:val="00D332B3"/>
    <w:rPr>
      <w:rFonts w:ascii="Arial" w:eastAsia="Times New Roman" w:hAnsi="Arial"/>
      <w:sz w:val="22"/>
      <w:lang w:val="de-DE" w:eastAsia="de-DE"/>
    </w:rPr>
  </w:style>
  <w:style w:type="character" w:customStyle="1" w:styleId="Heading6Char">
    <w:name w:val="Heading 6 Char"/>
    <w:link w:val="Heading6"/>
    <w:qFormat/>
    <w:rsid w:val="00E00BE9"/>
    <w:rPr>
      <w:rFonts w:ascii="Arial" w:eastAsia="Calibri" w:hAnsi="Arial" w:cs="Calibri"/>
      <w:sz w:val="22"/>
      <w:lang w:val="de-DE" w:eastAsia="de-DE"/>
    </w:rPr>
  </w:style>
  <w:style w:type="character" w:customStyle="1" w:styleId="Heading7Char">
    <w:name w:val="Heading 7 Char"/>
    <w:link w:val="Heading7"/>
    <w:qFormat/>
    <w:rsid w:val="00E00BE9"/>
    <w:rPr>
      <w:rFonts w:ascii="Arial" w:eastAsia="Calibri" w:hAnsi="Arial" w:cs="Calibri"/>
      <w:sz w:val="22"/>
      <w:lang w:val="de-DE" w:eastAsia="de-DE"/>
    </w:rPr>
  </w:style>
  <w:style w:type="character" w:customStyle="1" w:styleId="Heading8Char">
    <w:name w:val="Heading 8 Char"/>
    <w:link w:val="Heading8"/>
    <w:qFormat/>
    <w:rsid w:val="00E00BE9"/>
    <w:rPr>
      <w:rFonts w:ascii="Arial" w:eastAsia="Calibri" w:hAnsi="Arial" w:cs="Calibri"/>
      <w:sz w:val="22"/>
      <w:lang w:val="de-DE" w:eastAsia="de-DE"/>
    </w:rPr>
  </w:style>
  <w:style w:type="character" w:customStyle="1" w:styleId="Heading9Char">
    <w:name w:val="Heading 9 Char"/>
    <w:link w:val="Heading9"/>
    <w:qFormat/>
    <w:rsid w:val="00E00BE9"/>
    <w:rPr>
      <w:rFonts w:ascii="Arial" w:eastAsia="Calibri" w:hAnsi="Arial" w:cs="Calibri"/>
      <w:sz w:val="22"/>
      <w:lang w:val="de-DE" w:eastAsia="de-DE"/>
    </w:rPr>
  </w:style>
  <w:style w:type="character" w:styleId="Hyperlink">
    <w:name w:val="Hyperlink"/>
    <w:uiPriority w:val="99"/>
    <w:qFormat/>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qFormat/>
    <w:rsid w:val="008D1694"/>
  </w:style>
  <w:style w:type="paragraph" w:styleId="TableofFigures">
    <w:name w:val="table of figures"/>
    <w:basedOn w:val="Normal"/>
    <w:next w:val="Normal"/>
    <w:uiPriority w:val="99"/>
    <w:qFormat/>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qFormat/>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qFormat/>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qFormat/>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qFormat/>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qFormat/>
    <w:rsid w:val="00243228"/>
    <w:pPr>
      <w:ind w:left="1200"/>
    </w:pPr>
    <w:rPr>
      <w:sz w:val="20"/>
      <w:szCs w:val="20"/>
    </w:rPr>
  </w:style>
  <w:style w:type="paragraph" w:styleId="TOC8">
    <w:name w:val="toc 8"/>
    <w:basedOn w:val="Normal"/>
    <w:next w:val="Normal"/>
    <w:autoRedefine/>
    <w:semiHidden/>
    <w:qFormat/>
    <w:rsid w:val="00243228"/>
    <w:pPr>
      <w:ind w:left="1440"/>
    </w:pPr>
    <w:rPr>
      <w:sz w:val="20"/>
      <w:szCs w:val="20"/>
    </w:rPr>
  </w:style>
  <w:style w:type="paragraph" w:styleId="TOC9">
    <w:name w:val="toc 9"/>
    <w:basedOn w:val="Normal"/>
    <w:next w:val="Normal"/>
    <w:autoRedefine/>
    <w:semiHidden/>
    <w:qFormat/>
    <w:rsid w:val="00243228"/>
    <w:pPr>
      <w:ind w:left="1680"/>
    </w:pPr>
    <w:rPr>
      <w:sz w:val="20"/>
      <w:szCs w:val="20"/>
    </w:rPr>
  </w:style>
  <w:style w:type="numbering" w:styleId="ArticleSection">
    <w:name w:val="Outline List 3"/>
    <w:basedOn w:val="NoList"/>
    <w:rsid w:val="008D1694"/>
    <w:pPr>
      <w:numPr>
        <w:numId w:val="7"/>
      </w:numPr>
    </w:pPr>
  </w:style>
  <w:style w:type="paragraph" w:styleId="BodyTextIndent">
    <w:name w:val="Body Text Indent"/>
    <w:basedOn w:val="Normal"/>
    <w:link w:val="BodyTextIndentChar"/>
    <w:qFormat/>
    <w:rsid w:val="008D1694"/>
    <w:pPr>
      <w:spacing w:after="120"/>
      <w:ind w:left="567"/>
    </w:pPr>
  </w:style>
  <w:style w:type="character" w:customStyle="1" w:styleId="BodyTextIndentChar">
    <w:name w:val="Body Text Indent Char"/>
    <w:link w:val="BodyTextIndent"/>
    <w:qForma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qFormat/>
    <w:rsid w:val="00243228"/>
    <w:rPr>
      <w:rFonts w:ascii="Arial" w:hAnsi="Arial" w:cs="Times New Roman"/>
      <w:szCs w:val="24"/>
      <w:lang w:eastAsia="de-DE"/>
    </w:rPr>
  </w:style>
  <w:style w:type="character" w:styleId="FootnoteReference">
    <w:name w:val="footnote reference"/>
    <w:uiPriority w:val="99"/>
    <w:qFormat/>
    <w:rsid w:val="008D1694"/>
    <w:rPr>
      <w:rFonts w:ascii="Arial" w:hAnsi="Arial"/>
      <w:sz w:val="16"/>
    </w:rPr>
  </w:style>
  <w:style w:type="paragraph" w:styleId="FootnoteText">
    <w:name w:val="footnote text"/>
    <w:basedOn w:val="Normal"/>
    <w:link w:val="FootnoteTextChar"/>
    <w:uiPriority w:val="99"/>
    <w:qFormat/>
    <w:rsid w:val="00243228"/>
    <w:rPr>
      <w:sz w:val="20"/>
      <w:szCs w:val="20"/>
    </w:rPr>
  </w:style>
  <w:style w:type="character" w:customStyle="1" w:styleId="FootnoteTextChar">
    <w:name w:val="Footnote Text Char"/>
    <w:link w:val="FootnoteText"/>
    <w:uiPriority w:val="99"/>
    <w:qFormat/>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qFormat/>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qFormat/>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qFormat/>
    <w:rsid w:val="008D1694"/>
    <w:pPr>
      <w:numPr>
        <w:numId w:val="6"/>
      </w:numPr>
      <w:spacing w:before="120" w:after="120"/>
    </w:pPr>
    <w:rPr>
      <w:rFonts w:cs="Arial"/>
      <w:b/>
      <w:caps/>
      <w:sz w:val="24"/>
    </w:rPr>
  </w:style>
  <w:style w:type="paragraph" w:customStyle="1" w:styleId="AppendixHeading2">
    <w:name w:val="Appendix Heading 2"/>
    <w:basedOn w:val="Normal"/>
    <w:next w:val="BodyText"/>
    <w:qFormat/>
    <w:rsid w:val="008D1694"/>
    <w:pPr>
      <w:numPr>
        <w:ilvl w:val="1"/>
        <w:numId w:val="6"/>
      </w:numPr>
      <w:spacing w:before="120" w:after="120"/>
    </w:pPr>
    <w:rPr>
      <w:rFonts w:cs="Arial"/>
      <w:b/>
    </w:rPr>
  </w:style>
  <w:style w:type="paragraph" w:customStyle="1" w:styleId="AppendixHeading3">
    <w:name w:val="Appendix Heading 3"/>
    <w:basedOn w:val="Normal"/>
    <w:next w:val="Normal"/>
    <w:qFormat/>
    <w:rsid w:val="008D1694"/>
    <w:pPr>
      <w:numPr>
        <w:ilvl w:val="2"/>
        <w:numId w:val="6"/>
      </w:numPr>
      <w:spacing w:before="120" w:after="120"/>
    </w:pPr>
    <w:rPr>
      <w:rFonts w:cs="Arial"/>
    </w:rPr>
  </w:style>
  <w:style w:type="paragraph" w:customStyle="1" w:styleId="AppendixHeading4">
    <w:name w:val="Appendix Heading 4"/>
    <w:basedOn w:val="Normal"/>
    <w:next w:val="BodyText"/>
    <w:qFormat/>
    <w:rsid w:val="008D1694"/>
    <w:pPr>
      <w:numPr>
        <w:ilvl w:val="3"/>
        <w:numId w:val="6"/>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unhideWhenUsed/>
    <w:qFormat/>
    <w:rsid w:val="008A356F"/>
    <w:rPr>
      <w:rFonts w:ascii="Tahoma" w:hAnsi="Tahoma" w:cs="Tahoma"/>
      <w:sz w:val="16"/>
      <w:szCs w:val="16"/>
    </w:rPr>
  </w:style>
  <w:style w:type="character" w:customStyle="1" w:styleId="BalloonTextChar">
    <w:name w:val="Balloon Text Char"/>
    <w:basedOn w:val="DefaultParagraphFont"/>
    <w:link w:val="BalloonText"/>
    <w:uiPriority w:val="99"/>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unhideWhenUsed/>
    <w:qFormat/>
    <w:rsid w:val="00EA5A97"/>
    <w:rPr>
      <w:sz w:val="16"/>
      <w:szCs w:val="16"/>
    </w:rPr>
  </w:style>
  <w:style w:type="paragraph" w:styleId="CommentText">
    <w:name w:val="annotation text"/>
    <w:basedOn w:val="Normal"/>
    <w:link w:val="CommentTextChar"/>
    <w:unhideWhenUsed/>
    <w:qFormat/>
    <w:rsid w:val="00EA5A97"/>
    <w:rPr>
      <w:sz w:val="20"/>
      <w:szCs w:val="20"/>
    </w:rPr>
  </w:style>
  <w:style w:type="character" w:customStyle="1" w:styleId="CommentTextChar">
    <w:name w:val="Comment Text Char"/>
    <w:basedOn w:val="DefaultParagraphFont"/>
    <w:link w:val="CommentText"/>
    <w:qFormat/>
    <w:rsid w:val="00EA5A97"/>
    <w:rPr>
      <w:rFonts w:ascii="Arial" w:hAnsi="Arial" w:cs="Calibri"/>
    </w:rPr>
  </w:style>
  <w:style w:type="paragraph" w:styleId="CommentSubject">
    <w:name w:val="annotation subject"/>
    <w:basedOn w:val="CommentText"/>
    <w:next w:val="CommentText"/>
    <w:link w:val="CommentSubjectChar"/>
    <w:uiPriority w:val="99"/>
    <w:unhideWhenUsed/>
    <w:qFormat/>
    <w:rsid w:val="00EA5A97"/>
    <w:rPr>
      <w:b/>
      <w:bCs/>
    </w:rPr>
  </w:style>
  <w:style w:type="character" w:customStyle="1" w:styleId="CommentSubjectChar">
    <w:name w:val="Comment Subject Char"/>
    <w:basedOn w:val="CommentTextChar"/>
    <w:link w:val="CommentSubject"/>
    <w:uiPriority w:val="99"/>
    <w:qFormat/>
    <w:rsid w:val="00EA5A97"/>
    <w:rPr>
      <w:rFonts w:ascii="Arial" w:hAnsi="Arial" w:cs="Calibri"/>
      <w:b/>
      <w:bCs/>
    </w:rPr>
  </w:style>
  <w:style w:type="numbering" w:customStyle="1" w:styleId="1">
    <w:name w:val="목록 없음1"/>
    <w:next w:val="NoList"/>
    <w:uiPriority w:val="99"/>
    <w:semiHidden/>
    <w:unhideWhenUsed/>
    <w:rsid w:val="000279DF"/>
  </w:style>
  <w:style w:type="paragraph" w:styleId="ListNumber">
    <w:name w:val="List Number"/>
    <w:basedOn w:val="Normal"/>
    <w:qFormat/>
    <w:rsid w:val="000279DF"/>
    <w:pPr>
      <w:numPr>
        <w:numId w:val="1"/>
      </w:numPr>
      <w:tabs>
        <w:tab w:val="left" w:pos="567"/>
        <w:tab w:val="left" w:pos="1134"/>
        <w:tab w:val="left" w:pos="1871"/>
        <w:tab w:val="left" w:pos="2268"/>
      </w:tabs>
      <w:overflowPunct w:val="0"/>
      <w:autoSpaceDE w:val="0"/>
      <w:autoSpaceDN w:val="0"/>
      <w:adjustRightInd w:val="0"/>
      <w:spacing w:before="120"/>
      <w:ind w:left="567" w:hanging="567"/>
      <w:contextualSpacing/>
      <w:textAlignment w:val="baseline"/>
    </w:pPr>
    <w:rPr>
      <w:rFonts w:ascii="Times New Roman" w:eastAsia="SimSun" w:hAnsi="Times New Roman" w:cs="Times New Roman"/>
      <w:sz w:val="24"/>
      <w:szCs w:val="20"/>
      <w:lang w:eastAsia="en-US"/>
    </w:rPr>
  </w:style>
  <w:style w:type="paragraph" w:styleId="NormalWeb">
    <w:name w:val="Normal (Web)"/>
    <w:basedOn w:val="Normal"/>
    <w:uiPriority w:val="99"/>
    <w:unhideWhenUsed/>
    <w:rsid w:val="000279DF"/>
    <w:rPr>
      <w:rFonts w:eastAsia="SimSun"/>
      <w:sz w:val="24"/>
    </w:rPr>
  </w:style>
  <w:style w:type="table" w:customStyle="1" w:styleId="10">
    <w:name w:val="표 구분선1"/>
    <w:basedOn w:val="TableNormal"/>
    <w:next w:val="TableGrid"/>
    <w:uiPriority w:val="39"/>
    <w:qFormat/>
    <w:rsid w:val="000279DF"/>
    <w:rPr>
      <w:rFonts w:ascii="Times New Roman" w:eastAsia="SimSun" w:hAnsi="Times New Roman"/>
      <w:lang w:val="en-US" w:eastAsia="ko-K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No">
    <w:name w:val="Table_No"/>
    <w:basedOn w:val="Normal"/>
    <w:next w:val="Normal"/>
    <w:link w:val="TableNo0"/>
    <w:qFormat/>
    <w:rsid w:val="000279DF"/>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s="Times New Roman"/>
      <w:caps/>
      <w:sz w:val="20"/>
      <w:szCs w:val="20"/>
      <w:lang w:eastAsia="en-US"/>
    </w:rPr>
  </w:style>
  <w:style w:type="character" w:customStyle="1" w:styleId="TableNo0">
    <w:name w:val="Table_No Знак"/>
    <w:link w:val="TableNo"/>
    <w:qFormat/>
    <w:locked/>
    <w:rsid w:val="000279DF"/>
    <w:rPr>
      <w:rFonts w:ascii="Times New Roman" w:eastAsia="MS Mincho" w:hAnsi="Times New Roman"/>
      <w:caps/>
      <w:lang w:eastAsia="en-US"/>
    </w:rPr>
  </w:style>
  <w:style w:type="paragraph" w:customStyle="1" w:styleId="Tabletitle">
    <w:name w:val="Table_title"/>
    <w:basedOn w:val="Normal"/>
    <w:next w:val="Tablehead"/>
    <w:link w:val="Tabletitle0"/>
    <w:qFormat/>
    <w:rsid w:val="000279DF"/>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cs="Times New Roman"/>
      <w:b/>
      <w:sz w:val="20"/>
      <w:szCs w:val="20"/>
      <w:lang w:eastAsia="en-US"/>
    </w:rPr>
  </w:style>
  <w:style w:type="character" w:customStyle="1" w:styleId="Tabletitle0">
    <w:name w:val="Table_title Знак"/>
    <w:link w:val="Tabletitle"/>
    <w:qFormat/>
    <w:locked/>
    <w:rsid w:val="000279DF"/>
    <w:rPr>
      <w:rFonts w:ascii="Times New Roman Bold" w:eastAsia="MS Mincho" w:hAnsi="Times New Roman Bold"/>
      <w:b/>
      <w:lang w:eastAsia="en-US"/>
    </w:rPr>
  </w:style>
  <w:style w:type="paragraph" w:customStyle="1" w:styleId="Tablehead">
    <w:name w:val="Table_head"/>
    <w:basedOn w:val="Normal"/>
    <w:next w:val="Normal"/>
    <w:link w:val="TableheadChar"/>
    <w:qFormat/>
    <w:rsid w:val="000279D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eastAsia="MS Mincho" w:hAnsi="Times New Roman" w:cs="Times New Roman"/>
      <w:b/>
      <w:szCs w:val="20"/>
      <w:lang w:val="fr-FR" w:eastAsia="en-US"/>
    </w:rPr>
  </w:style>
  <w:style w:type="character" w:customStyle="1" w:styleId="TableheadChar">
    <w:name w:val="Table_head Char"/>
    <w:link w:val="Tablehead"/>
    <w:qFormat/>
    <w:locked/>
    <w:rsid w:val="000279DF"/>
    <w:rPr>
      <w:rFonts w:ascii="Times New Roman" w:eastAsia="MS Mincho" w:hAnsi="Times New Roman"/>
      <w:b/>
      <w:sz w:val="22"/>
      <w:lang w:val="fr-FR" w:eastAsia="en-US"/>
    </w:rPr>
  </w:style>
  <w:style w:type="paragraph" w:customStyle="1" w:styleId="Tablefin">
    <w:name w:val="Table_fin"/>
    <w:basedOn w:val="Normal"/>
    <w:next w:val="Normal"/>
    <w:qFormat/>
    <w:rsid w:val="000279DF"/>
    <w:pPr>
      <w:tabs>
        <w:tab w:val="left" w:pos="794"/>
        <w:tab w:val="left" w:pos="1191"/>
        <w:tab w:val="left" w:pos="1588"/>
        <w:tab w:val="left" w:pos="1985"/>
      </w:tabs>
      <w:overflowPunct w:val="0"/>
      <w:autoSpaceDE w:val="0"/>
      <w:autoSpaceDN w:val="0"/>
      <w:adjustRightInd w:val="0"/>
      <w:jc w:val="both"/>
      <w:textAlignment w:val="baseline"/>
    </w:pPr>
    <w:rPr>
      <w:rFonts w:ascii="Times New Roman" w:eastAsia="MS Mincho" w:hAnsi="Times New Roman" w:cs="Times New Roman"/>
      <w:sz w:val="20"/>
      <w:szCs w:val="20"/>
      <w:lang w:eastAsia="en-US"/>
    </w:rPr>
  </w:style>
  <w:style w:type="paragraph" w:customStyle="1" w:styleId="AnnexNo">
    <w:name w:val="Annex_No"/>
    <w:basedOn w:val="Normal"/>
    <w:next w:val="Normal"/>
    <w:qFormat/>
    <w:rsid w:val="000279DF"/>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eastAsia="MS Mincho" w:hAnsi="Times New Roman" w:cs="Times New Roman"/>
      <w:caps/>
      <w:sz w:val="28"/>
      <w:szCs w:val="20"/>
      <w:lang w:eastAsia="en-US"/>
    </w:rPr>
  </w:style>
  <w:style w:type="table" w:customStyle="1" w:styleId="11">
    <w:name w:val="网格型1"/>
    <w:basedOn w:val="TableNormal"/>
    <w:uiPriority w:val="39"/>
    <w:qFormat/>
    <w:rsid w:val="000279DF"/>
    <w:rPr>
      <w:rFonts w:ascii="Times New Roman" w:eastAsia="MS Mincho" w:hAnsi="Times New Roman"/>
      <w:sz w:val="22"/>
      <w:szCs w:val="22"/>
      <w:lang w:val="fi-FI"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Normal"/>
    <w:link w:val="TabletextChar"/>
    <w:qFormat/>
    <w:rsid w:val="000279D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eastAsia="MS Mincho" w:hAnsi="Times New Roman" w:cs="Times New Roman"/>
      <w:szCs w:val="20"/>
      <w:lang w:val="fr-FR" w:eastAsia="en-US"/>
    </w:rPr>
  </w:style>
  <w:style w:type="character" w:customStyle="1" w:styleId="TabletextChar">
    <w:name w:val="Table_text Char"/>
    <w:link w:val="Tabletext"/>
    <w:qFormat/>
    <w:locked/>
    <w:rsid w:val="000279DF"/>
    <w:rPr>
      <w:rFonts w:ascii="Times New Roman" w:eastAsia="MS Mincho" w:hAnsi="Times New Roman"/>
      <w:sz w:val="22"/>
      <w:lang w:val="fr-FR" w:eastAsia="en-US"/>
    </w:rPr>
  </w:style>
  <w:style w:type="character" w:customStyle="1" w:styleId="TableNoChar">
    <w:name w:val="Table_No Char"/>
    <w:qFormat/>
    <w:locked/>
    <w:rsid w:val="000279DF"/>
    <w:rPr>
      <w:caps/>
      <w:sz w:val="24"/>
      <w:lang w:val="fr-FR" w:eastAsia="en-US"/>
    </w:rPr>
  </w:style>
  <w:style w:type="table" w:customStyle="1" w:styleId="2">
    <w:name w:val="网格型2"/>
    <w:basedOn w:val="TableNormal"/>
    <w:uiPriority w:val="39"/>
    <w:qFormat/>
    <w:rsid w:val="000279DF"/>
    <w:rPr>
      <w:rFonts w:ascii="Times New Roman" w:eastAsia="Calibri"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qFormat/>
    <w:rsid w:val="000279DF"/>
    <w:rPr>
      <w:rFonts w:ascii="Times New Roman" w:eastAsia="Calibri"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qFormat/>
    <w:rsid w:val="000279DF"/>
    <w:rPr>
      <w:rFonts w:ascii="Times New Roman" w:eastAsia="Calibri"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1">
    <w:name w:val="Appendix Head 1"/>
    <w:basedOn w:val="Normal"/>
    <w:next w:val="Normal"/>
    <w:qFormat/>
    <w:rsid w:val="000279DF"/>
    <w:pPr>
      <w:tabs>
        <w:tab w:val="num" w:pos="567"/>
      </w:tabs>
      <w:spacing w:before="120" w:after="120"/>
      <w:ind w:left="567" w:hanging="567"/>
    </w:pPr>
    <w:rPr>
      <w:rFonts w:ascii="Calibri" w:hAnsi="Calibri" w:cs="Arial"/>
      <w:b/>
      <w:caps/>
      <w:color w:val="407EC9"/>
      <w:sz w:val="28"/>
    </w:rPr>
  </w:style>
  <w:style w:type="paragraph" w:customStyle="1" w:styleId="AppendixHead2">
    <w:name w:val="Appendix Head 2"/>
    <w:basedOn w:val="Normal"/>
    <w:next w:val="Normal"/>
    <w:qFormat/>
    <w:rsid w:val="000279DF"/>
    <w:pPr>
      <w:numPr>
        <w:ilvl w:val="1"/>
        <w:numId w:val="11"/>
      </w:numPr>
      <w:spacing w:before="120" w:after="120"/>
    </w:pPr>
    <w:rPr>
      <w:rFonts w:ascii="Calibri" w:hAnsi="Calibri" w:cs="Arial"/>
      <w:b/>
      <w:caps/>
      <w:color w:val="407EC9"/>
      <w:sz w:val="24"/>
    </w:rPr>
  </w:style>
  <w:style w:type="paragraph" w:customStyle="1" w:styleId="AppendixHead3">
    <w:name w:val="Appendix Head 3"/>
    <w:basedOn w:val="Normal"/>
    <w:next w:val="BodyText"/>
    <w:qFormat/>
    <w:rsid w:val="000279DF"/>
    <w:pPr>
      <w:numPr>
        <w:ilvl w:val="2"/>
        <w:numId w:val="11"/>
      </w:numPr>
      <w:tabs>
        <w:tab w:val="left" w:pos="0"/>
      </w:tabs>
      <w:spacing w:before="120" w:after="120"/>
    </w:pPr>
    <w:rPr>
      <w:rFonts w:ascii="Calibri" w:hAnsi="Calibri" w:cs="Arial"/>
      <w:b/>
      <w:smallCaps/>
      <w:color w:val="407EC9"/>
    </w:rPr>
  </w:style>
  <w:style w:type="paragraph" w:customStyle="1" w:styleId="AppendixHead4">
    <w:name w:val="Appendix Head 4"/>
    <w:basedOn w:val="Normal"/>
    <w:next w:val="BodyText"/>
    <w:qFormat/>
    <w:rsid w:val="000279DF"/>
    <w:pPr>
      <w:numPr>
        <w:ilvl w:val="3"/>
        <w:numId w:val="11"/>
      </w:numPr>
      <w:spacing w:before="120" w:after="120"/>
    </w:pPr>
    <w:rPr>
      <w:rFonts w:ascii="Calibri" w:hAnsi="Calibri" w:cs="Arial"/>
      <w:b/>
      <w:color w:val="407EC9"/>
    </w:rPr>
  </w:style>
  <w:style w:type="table" w:customStyle="1" w:styleId="3">
    <w:name w:val="网格型3"/>
    <w:basedOn w:val="TableNormal"/>
    <w:uiPriority w:val="39"/>
    <w:qFormat/>
    <w:rsid w:val="000279DF"/>
    <w:rPr>
      <w:rFonts w:ascii="Times New Roman" w:eastAsia="Calibri" w:hAnsi="Times New Roman"/>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uiPriority w:val="99"/>
    <w:unhideWhenUsed/>
    <w:qFormat/>
    <w:rsid w:val="000279DF"/>
    <w:rPr>
      <w:rFonts w:ascii="Arial" w:eastAsia="SimSun" w:hAnsi="Arial" w:cs="Calibri"/>
      <w:sz w:val="22"/>
      <w:szCs w:val="22"/>
    </w:rPr>
  </w:style>
  <w:style w:type="paragraph" w:customStyle="1" w:styleId="FigureNo">
    <w:name w:val="Figure_No"/>
    <w:basedOn w:val="Normal"/>
    <w:next w:val="Figuretitle"/>
    <w:qFormat/>
    <w:rsid w:val="000279DF"/>
    <w:pPr>
      <w:keepNext/>
      <w:keepLines/>
      <w:tabs>
        <w:tab w:val="left" w:pos="794"/>
        <w:tab w:val="left" w:pos="1191"/>
        <w:tab w:val="left" w:pos="1588"/>
        <w:tab w:val="left" w:pos="1985"/>
      </w:tabs>
      <w:spacing w:before="480" w:after="80"/>
      <w:jc w:val="center"/>
    </w:pPr>
    <w:rPr>
      <w:rFonts w:eastAsia="SimSun"/>
      <w:caps/>
      <w:sz w:val="18"/>
    </w:rPr>
  </w:style>
  <w:style w:type="paragraph" w:customStyle="1" w:styleId="Figuretitle">
    <w:name w:val="Figure_title"/>
    <w:basedOn w:val="Normal"/>
    <w:next w:val="Figure0"/>
    <w:qFormat/>
    <w:rsid w:val="000279DF"/>
    <w:pPr>
      <w:keepNext/>
      <w:tabs>
        <w:tab w:val="left" w:pos="794"/>
        <w:tab w:val="left" w:pos="1191"/>
        <w:tab w:val="left" w:pos="1588"/>
        <w:tab w:val="left" w:pos="1985"/>
      </w:tabs>
      <w:spacing w:after="120"/>
      <w:jc w:val="center"/>
    </w:pPr>
    <w:rPr>
      <w:rFonts w:ascii="Times New Roman Bold" w:eastAsia="SimSun" w:hAnsi="Times New Roman Bold"/>
      <w:b/>
      <w:sz w:val="18"/>
    </w:rPr>
  </w:style>
  <w:style w:type="paragraph" w:customStyle="1" w:styleId="Figure0">
    <w:name w:val="Figure"/>
    <w:basedOn w:val="FigureNo"/>
    <w:next w:val="Normal"/>
    <w:qFormat/>
    <w:rsid w:val="000279DF"/>
    <w:pPr>
      <w:keepNext w:val="0"/>
      <w:spacing w:before="0" w:after="240"/>
    </w:pPr>
  </w:style>
  <w:style w:type="paragraph" w:customStyle="1" w:styleId="enumlev2">
    <w:name w:val="enumlev2"/>
    <w:basedOn w:val="enumlev1"/>
    <w:qFormat/>
    <w:rsid w:val="000279DF"/>
    <w:pPr>
      <w:ind w:left="1191" w:hanging="397"/>
    </w:pPr>
  </w:style>
  <w:style w:type="paragraph" w:customStyle="1" w:styleId="enumlev1">
    <w:name w:val="enumlev1"/>
    <w:basedOn w:val="Normal"/>
    <w:qFormat/>
    <w:rsid w:val="000279DF"/>
    <w:pPr>
      <w:tabs>
        <w:tab w:val="left" w:pos="794"/>
        <w:tab w:val="left" w:pos="1191"/>
        <w:tab w:val="left" w:pos="1588"/>
        <w:tab w:val="left" w:pos="1985"/>
      </w:tabs>
      <w:spacing w:before="80"/>
      <w:ind w:left="794" w:hanging="794"/>
    </w:pPr>
    <w:rPr>
      <w:rFonts w:eastAsia="SimSun"/>
    </w:rPr>
  </w:style>
  <w:style w:type="paragraph" w:customStyle="1" w:styleId="AnnexNoTitle">
    <w:name w:val="Annex_NoTitle"/>
    <w:basedOn w:val="Normal"/>
    <w:next w:val="Normalaftertitle"/>
    <w:qFormat/>
    <w:rsid w:val="000279DF"/>
    <w:pPr>
      <w:keepNext/>
      <w:keepLines/>
      <w:spacing w:before="480" w:after="80"/>
      <w:jc w:val="center"/>
      <w:outlineLvl w:val="0"/>
    </w:pPr>
    <w:rPr>
      <w:rFonts w:eastAsia="SimSun"/>
      <w:b/>
      <w:sz w:val="28"/>
    </w:rPr>
  </w:style>
  <w:style w:type="paragraph" w:customStyle="1" w:styleId="Normalaftertitle">
    <w:name w:val="Normal_after_title"/>
    <w:basedOn w:val="Normal"/>
    <w:next w:val="Normal"/>
    <w:qFormat/>
    <w:rsid w:val="000279DF"/>
    <w:pPr>
      <w:spacing w:before="320"/>
    </w:pPr>
    <w:rPr>
      <w:rFonts w:eastAsia="SimSun"/>
    </w:rPr>
  </w:style>
  <w:style w:type="table" w:customStyle="1" w:styleId="TableNormal1">
    <w:name w:val="Table Normal1"/>
    <w:uiPriority w:val="2"/>
    <w:semiHidden/>
    <w:unhideWhenUsed/>
    <w:qFormat/>
    <w:rsid w:val="000279DF"/>
    <w:pPr>
      <w:widowControl w:val="0"/>
      <w:autoSpaceDE w:val="0"/>
      <w:autoSpaceDN w:val="0"/>
    </w:pPr>
    <w:rPr>
      <w:rFonts w:eastAsia="Malgun Gothic"/>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279DF"/>
    <w:pPr>
      <w:widowControl w:val="0"/>
      <w:autoSpaceDE w:val="0"/>
      <w:autoSpaceDN w:val="0"/>
      <w:spacing w:before="41"/>
    </w:pPr>
    <w:rPr>
      <w:rFonts w:ascii="Times New Roman" w:eastAsia="Times New Roman" w:hAnsi="Times New Roman" w:cs="Times New Roman"/>
      <w:lang w:val="en-US" w:eastAsia="en-US"/>
    </w:rPr>
  </w:style>
  <w:style w:type="paragraph" w:customStyle="1" w:styleId="Figurecaption">
    <w:name w:val="Figure caption"/>
    <w:basedOn w:val="Caption"/>
    <w:next w:val="Normal"/>
    <w:qFormat/>
    <w:rsid w:val="000279DF"/>
    <w:pPr>
      <w:numPr>
        <w:numId w:val="21"/>
      </w:numPr>
      <w:tabs>
        <w:tab w:val="left" w:pos="1134"/>
        <w:tab w:val="left" w:pos="1871"/>
        <w:tab w:val="left" w:pos="2268"/>
      </w:tabs>
      <w:overflowPunct w:val="0"/>
      <w:autoSpaceDE w:val="0"/>
      <w:autoSpaceDN w:val="0"/>
      <w:adjustRightInd w:val="0"/>
      <w:spacing w:after="200"/>
      <w:ind w:left="0" w:firstLine="0"/>
      <w:textAlignment w:val="baseline"/>
    </w:pPr>
    <w:rPr>
      <w:rFonts w:ascii="Times New Roman" w:eastAsia="Batang" w:hAnsi="Times New Roman" w:cs="Times New Roman"/>
      <w:color w:val="4472C4"/>
      <w:sz w:val="18"/>
      <w:szCs w:val="18"/>
      <w:lang w:val="en-US" w:eastAsia="zh-CN"/>
    </w:rPr>
  </w:style>
  <w:style w:type="paragraph" w:styleId="Caption">
    <w:name w:val="caption"/>
    <w:basedOn w:val="Normal"/>
    <w:next w:val="Normal"/>
    <w:uiPriority w:val="35"/>
    <w:semiHidden/>
    <w:unhideWhenUsed/>
    <w:qFormat/>
    <w:rsid w:val="000279DF"/>
    <w:rPr>
      <w:rFonts w:eastAsia="SimSun"/>
      <w:b/>
      <w:bCs/>
      <w:sz w:val="20"/>
      <w:szCs w:val="20"/>
    </w:rPr>
  </w:style>
  <w:style w:type="paragraph" w:customStyle="1" w:styleId="Annextitle">
    <w:name w:val="Annex_title"/>
    <w:basedOn w:val="Normal"/>
    <w:next w:val="Normal"/>
    <w:qFormat/>
    <w:rsid w:val="000279DF"/>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SimSun" w:hAnsi="Times New Roman Bold" w:cs="Times New Roman"/>
      <w:b/>
      <w:sz w:val="28"/>
      <w:szCs w:val="20"/>
      <w:lang w:eastAsia="en-US"/>
    </w:rPr>
  </w:style>
  <w:style w:type="paragraph" w:customStyle="1" w:styleId="Headingb">
    <w:name w:val="Heading_b"/>
    <w:basedOn w:val="Heading3"/>
    <w:next w:val="Normal"/>
    <w:rsid w:val="000279DF"/>
    <w:pPr>
      <w:keepLines/>
      <w:numPr>
        <w:ilvl w:val="0"/>
        <w:numId w:val="0"/>
      </w:numPr>
      <w:tabs>
        <w:tab w:val="left" w:pos="794"/>
        <w:tab w:val="left" w:pos="1191"/>
        <w:tab w:val="left" w:pos="1588"/>
        <w:tab w:val="left" w:pos="1985"/>
      </w:tabs>
      <w:overflowPunct w:val="0"/>
      <w:autoSpaceDE w:val="0"/>
      <w:autoSpaceDN w:val="0"/>
      <w:adjustRightInd w:val="0"/>
      <w:spacing w:before="160" w:after="0"/>
      <w:jc w:val="both"/>
      <w:textAlignment w:val="baseline"/>
      <w:outlineLvl w:val="9"/>
    </w:pPr>
    <w:rPr>
      <w:rFonts w:ascii="Times New Roman" w:eastAsia="Batang" w:hAnsi="Times New Roman" w:cs="Times New Roman"/>
      <w:b/>
      <w:sz w:val="24"/>
      <w:lang w:val="fr-FR" w:eastAsia="en-US"/>
    </w:rPr>
  </w:style>
  <w:style w:type="paragraph" w:customStyle="1" w:styleId="desctranslation">
    <w:name w:val="desc_translation"/>
    <w:basedOn w:val="Normal"/>
    <w:rsid w:val="000279DF"/>
    <w:pPr>
      <w:spacing w:before="100" w:beforeAutospacing="1" w:after="100" w:afterAutospacing="1"/>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header" Target="head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255CB814-CA46-4519-83FD-E150341B8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5737</Words>
  <Characters>32704</Characters>
  <Application>Microsoft Office Word</Application>
  <DocSecurity>0</DocSecurity>
  <Lines>272</Lines>
  <Paragraphs>76</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2024-02-20T11:29:00Z</dcterms:created>
  <dcterms:modified xsi:type="dcterms:W3CDTF">2024-02-21T11:07:00Z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GrammarlyDocumentId">
    <vt:lpwstr>42a17334f6b51c391ad279c447fd4b6d55f5832aa7a9c392739e6e2a4891775a</vt:lpwstr>
  </property>
</Properties>
</file>